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5DEC99" w14:textId="77777777" w:rsidR="00DE280D" w:rsidRPr="006E7DA2" w:rsidRDefault="00810A29" w:rsidP="001D5B99">
      <w:pPr>
        <w:pStyle w:val="Title"/>
        <w:jc w:val="left"/>
        <w:rPr>
          <w:rFonts w:ascii="Arial" w:hAnsi="Arial" w:cs="Arial"/>
        </w:rPr>
      </w:pPr>
      <w:r w:rsidRPr="006E7DA2">
        <w:rPr>
          <w:rFonts w:ascii="Arial" w:hAnsi="Arial" w:cs="Arial"/>
        </w:rPr>
        <w:t xml:space="preserve">Surface </w:t>
      </w:r>
      <w:r w:rsidR="007C06A3">
        <w:rPr>
          <w:rFonts w:ascii="Arial" w:hAnsi="Arial" w:cs="Arial"/>
        </w:rPr>
        <w:t>kinematics</w:t>
      </w:r>
      <w:r w:rsidRPr="006E7DA2">
        <w:rPr>
          <w:rFonts w:ascii="Arial" w:hAnsi="Arial" w:cs="Arial"/>
        </w:rPr>
        <w:t xml:space="preserve"> of</w:t>
      </w:r>
      <w:r w:rsidR="00E63140" w:rsidRPr="006E7DA2">
        <w:rPr>
          <w:rFonts w:ascii="Arial" w:hAnsi="Arial" w:cs="Arial"/>
        </w:rPr>
        <w:t xml:space="preserve"> </w:t>
      </w:r>
      <w:proofErr w:type="spellStart"/>
      <w:r w:rsidR="004E0BF7">
        <w:rPr>
          <w:rFonts w:ascii="Arial" w:hAnsi="Arial" w:cs="Arial"/>
        </w:rPr>
        <w:t>periglacial</w:t>
      </w:r>
      <w:proofErr w:type="spellEnd"/>
      <w:r w:rsidR="004E0BF7">
        <w:rPr>
          <w:rFonts w:ascii="Arial" w:hAnsi="Arial" w:cs="Arial"/>
        </w:rPr>
        <w:t xml:space="preserve"> </w:t>
      </w:r>
      <w:r w:rsidR="004B3792">
        <w:rPr>
          <w:rFonts w:ascii="Arial" w:hAnsi="Arial" w:cs="Arial"/>
        </w:rPr>
        <w:t xml:space="preserve">sorted </w:t>
      </w:r>
      <w:r w:rsidR="00E63140" w:rsidRPr="006E7DA2">
        <w:rPr>
          <w:rFonts w:ascii="Arial" w:hAnsi="Arial" w:cs="Arial"/>
        </w:rPr>
        <w:t>circles using structure-from-</w:t>
      </w:r>
      <w:r w:rsidRPr="006E7DA2">
        <w:rPr>
          <w:rFonts w:ascii="Arial" w:hAnsi="Arial" w:cs="Arial"/>
        </w:rPr>
        <w:t>motion technology</w:t>
      </w:r>
    </w:p>
    <w:p w14:paraId="2C4A69B9" w14:textId="77777777" w:rsidR="00DE280D" w:rsidRPr="006E7DA2" w:rsidRDefault="00DE280D" w:rsidP="009016B2">
      <w:pPr>
        <w:rPr>
          <w:lang w:eastAsia="en-US"/>
        </w:rPr>
      </w:pPr>
    </w:p>
    <w:p w14:paraId="3DC6A444" w14:textId="77777777" w:rsidR="00DE280D" w:rsidRPr="006E7DA2" w:rsidRDefault="002916FF" w:rsidP="001D5B99">
      <w:pPr>
        <w:jc w:val="left"/>
        <w:rPr>
          <w:sz w:val="28"/>
        </w:rPr>
      </w:pPr>
      <w:r w:rsidRPr="006E7DA2">
        <w:rPr>
          <w:sz w:val="28"/>
          <w:lang w:eastAsia="en-US"/>
        </w:rPr>
        <w:t>Andreas Kääb</w:t>
      </w:r>
      <w:r w:rsidR="00694E49" w:rsidRPr="006E7DA2">
        <w:rPr>
          <w:sz w:val="28"/>
          <w:vertAlign w:val="superscript"/>
          <w:lang w:eastAsia="en-US"/>
        </w:rPr>
        <w:t>1</w:t>
      </w:r>
      <w:r w:rsidR="00810A29" w:rsidRPr="006E7DA2">
        <w:rPr>
          <w:sz w:val="28"/>
          <w:lang w:eastAsia="en-US"/>
        </w:rPr>
        <w:t>, Luc Girod</w:t>
      </w:r>
      <w:r w:rsidR="00810A29" w:rsidRPr="006E7DA2">
        <w:rPr>
          <w:sz w:val="28"/>
          <w:vertAlign w:val="superscript"/>
          <w:lang w:eastAsia="en-US"/>
        </w:rPr>
        <w:t>1</w:t>
      </w:r>
      <w:r w:rsidR="00810A29" w:rsidRPr="006E7DA2">
        <w:rPr>
          <w:sz w:val="28"/>
          <w:lang w:eastAsia="en-US"/>
        </w:rPr>
        <w:t xml:space="preserve"> and </w:t>
      </w:r>
      <w:proofErr w:type="spellStart"/>
      <w:r w:rsidR="00810A29" w:rsidRPr="006E7DA2">
        <w:rPr>
          <w:sz w:val="28"/>
          <w:lang w:eastAsia="en-US"/>
        </w:rPr>
        <w:t>Ivar</w:t>
      </w:r>
      <w:proofErr w:type="spellEnd"/>
      <w:r w:rsidR="00810A29" w:rsidRPr="006E7DA2">
        <w:rPr>
          <w:sz w:val="28"/>
          <w:lang w:eastAsia="en-US"/>
        </w:rPr>
        <w:t xml:space="preserve"> Berthling</w:t>
      </w:r>
      <w:r w:rsidR="00810A29" w:rsidRPr="006E7DA2">
        <w:rPr>
          <w:sz w:val="28"/>
          <w:vertAlign w:val="superscript"/>
          <w:lang w:eastAsia="en-US"/>
        </w:rPr>
        <w:t>2</w:t>
      </w:r>
    </w:p>
    <w:p w14:paraId="0898982D" w14:textId="77777777" w:rsidR="002916FF" w:rsidRPr="006E7DA2" w:rsidRDefault="002916FF" w:rsidP="002916FF">
      <w:pPr>
        <w:jc w:val="center"/>
        <w:rPr>
          <w:i/>
        </w:rPr>
      </w:pPr>
    </w:p>
    <w:p w14:paraId="6112B729" w14:textId="77777777" w:rsidR="00E66038" w:rsidRPr="006E7DA2" w:rsidRDefault="001D5B99" w:rsidP="00C2353B">
      <w:pPr>
        <w:pStyle w:val="Others"/>
        <w:ind w:left="142" w:hanging="142"/>
        <w:rPr>
          <w:i/>
        </w:rPr>
      </w:pPr>
      <w:r>
        <w:t>[1] {</w:t>
      </w:r>
      <w:r w:rsidR="002916FF" w:rsidRPr="006E7DA2">
        <w:t>Department</w:t>
      </w:r>
      <w:r w:rsidR="00694E49" w:rsidRPr="006E7DA2">
        <w:t xml:space="preserve"> of Geo</w:t>
      </w:r>
      <w:r w:rsidR="0032363F" w:rsidRPr="006E7DA2">
        <w:t xml:space="preserve">sciences, University of Oslo, </w:t>
      </w:r>
      <w:proofErr w:type="spellStart"/>
      <w:r w:rsidR="0032363F" w:rsidRPr="006E7DA2">
        <w:t>P.O.</w:t>
      </w:r>
      <w:r w:rsidR="00694E49" w:rsidRPr="006E7DA2">
        <w:t>Box</w:t>
      </w:r>
      <w:proofErr w:type="spellEnd"/>
      <w:r w:rsidR="00694E49" w:rsidRPr="006E7DA2">
        <w:t xml:space="preserve"> 1047, Oslo, Norway</w:t>
      </w:r>
      <w:r>
        <w:t>}</w:t>
      </w:r>
    </w:p>
    <w:p w14:paraId="26097E4E" w14:textId="77777777" w:rsidR="002916FF" w:rsidRDefault="001D5B99" w:rsidP="00C2353B">
      <w:pPr>
        <w:pStyle w:val="Others"/>
        <w:ind w:left="142" w:hanging="142"/>
      </w:pPr>
      <w:r>
        <w:t>[2] {D</w:t>
      </w:r>
      <w:r w:rsidR="00400A46">
        <w:t>epartment of Geography, Norwegian University of Science and Technology, NO-7491 Trondheim, Norway</w:t>
      </w:r>
      <w:r>
        <w:t>}</w:t>
      </w:r>
    </w:p>
    <w:p w14:paraId="553F4B14" w14:textId="77777777" w:rsidR="00986E62" w:rsidRDefault="00C2353B" w:rsidP="00D32BEA">
      <w:pPr>
        <w:pStyle w:val="Others"/>
      </w:pPr>
      <w:r w:rsidRPr="006E7DA2">
        <w:t>Correspondence to: Andreas Kääb (kaeaeb@geo.uio.no)</w:t>
      </w:r>
    </w:p>
    <w:p w14:paraId="783028D0" w14:textId="77777777" w:rsidR="00D32BEA" w:rsidRPr="006E7DA2" w:rsidRDefault="00D32BEA" w:rsidP="00D32BEA">
      <w:pPr>
        <w:pStyle w:val="Title1"/>
      </w:pPr>
      <w:bookmarkStart w:id="0" w:name="_Toc251536152"/>
      <w:r w:rsidRPr="006E7DA2">
        <w:t>Abstract</w:t>
      </w:r>
      <w:bookmarkEnd w:id="0"/>
    </w:p>
    <w:p w14:paraId="6A9A98A3" w14:textId="77777777" w:rsidR="00D32BEA" w:rsidRPr="0026168F" w:rsidRDefault="00D32BEA" w:rsidP="00D32BEA">
      <w:r>
        <w:t xml:space="preserve">Sorted soil circles are a suspicious form of </w:t>
      </w:r>
      <w:proofErr w:type="spellStart"/>
      <w:proofErr w:type="gramStart"/>
      <w:r>
        <w:t>periglacial</w:t>
      </w:r>
      <w:proofErr w:type="spellEnd"/>
      <w:r>
        <w:t xml:space="preserve"> patterned</w:t>
      </w:r>
      <w:proofErr w:type="gramEnd"/>
      <w:r>
        <w:t xml:space="preserve"> ground. Numerical modelling suggests that these features develop from a convection-like circulation of material in the active layer of permafrost. The related iterative burying and resurfacing of material is believed to play an important role in the soil carbon cycle of high latitudes. The connection of sorted circles to permafrost conditions and its changes over time make these ground forms to a potential </w:t>
      </w:r>
      <w:proofErr w:type="spellStart"/>
      <w:r>
        <w:t>paleoclimatic</w:t>
      </w:r>
      <w:proofErr w:type="spellEnd"/>
      <w:r>
        <w:t xml:space="preserve"> indicator. In this study we apply the photogrammetric Structure-from-Motion technology (</w:t>
      </w:r>
      <w:proofErr w:type="spellStart"/>
      <w:r>
        <w:t>SfM</w:t>
      </w:r>
      <w:proofErr w:type="spellEnd"/>
      <w:r>
        <w:t xml:space="preserve">) to large sets of overlapping terrestrial photos taken in Augusts 2007 and 2010 over three sorted circles at </w:t>
      </w:r>
      <w:proofErr w:type="spellStart"/>
      <w:r>
        <w:t>Kvadehuksletta</w:t>
      </w:r>
      <w:proofErr w:type="spellEnd"/>
      <w:r>
        <w:t xml:space="preserve">, Western Spitsbergen. We retrieve repeat digital elevation models (DEMs) and </w:t>
      </w:r>
      <w:proofErr w:type="spellStart"/>
      <w:r>
        <w:t>orthoimages</w:t>
      </w:r>
      <w:proofErr w:type="spellEnd"/>
      <w:r>
        <w:t xml:space="preserve"> with millimetre-resolution and accuracy. Changes in </w:t>
      </w:r>
      <w:proofErr w:type="spellStart"/>
      <w:r>
        <w:t>microrelief</w:t>
      </w:r>
      <w:proofErr w:type="spellEnd"/>
      <w:r>
        <w:t xml:space="preserve"> over the three years are obtained from DEM-differencing and horizontal displacement fields from tracking features between the </w:t>
      </w:r>
      <w:proofErr w:type="spellStart"/>
      <w:r>
        <w:t>orthoimages</w:t>
      </w:r>
      <w:proofErr w:type="spellEnd"/>
      <w:r>
        <w:t>. In the inner domains of the circles, consisting of fines, material moves radially outside with horizontal surface speeds of up to 2 cm a</w:t>
      </w:r>
      <w:r w:rsidRPr="00A31448">
        <w:rPr>
          <w:vertAlign w:val="superscript"/>
        </w:rPr>
        <w:t>-1</w:t>
      </w:r>
      <w:r>
        <w:t xml:space="preserve">. The outer circle ridges consist of coarse stones that displace towards the inner circle domain at similar rates. A number of substantial deviations from this overall radial symmetry, both in horizontal displacements and in </w:t>
      </w:r>
      <w:proofErr w:type="spellStart"/>
      <w:r>
        <w:t>microrelief</w:t>
      </w:r>
      <w:proofErr w:type="spellEnd"/>
      <w:r>
        <w:t xml:space="preserve">, shed new light on the potential </w:t>
      </w:r>
      <w:proofErr w:type="spellStart"/>
      <w:r>
        <w:t>spatio</w:t>
      </w:r>
      <w:proofErr w:type="spellEnd"/>
      <w:r>
        <w:t xml:space="preserve">-temporal evolution of sorted soil circles, and </w:t>
      </w:r>
      <w:proofErr w:type="spellStart"/>
      <w:r>
        <w:t>periglacial</w:t>
      </w:r>
      <w:proofErr w:type="spellEnd"/>
      <w:r>
        <w:t xml:space="preserve"> patterned ground in general. </w:t>
      </w:r>
    </w:p>
    <w:p w14:paraId="47DEA6C4" w14:textId="77777777" w:rsidR="00DE280D" w:rsidRPr="006E7DA2" w:rsidRDefault="00DE280D" w:rsidP="00D32BEA">
      <w:pPr>
        <w:pStyle w:val="Heading1"/>
      </w:pPr>
      <w:r w:rsidRPr="006E7DA2">
        <w:br w:type="page"/>
      </w:r>
      <w:bookmarkStart w:id="1" w:name="_Ref229892624"/>
      <w:bookmarkStart w:id="2" w:name="_Toc251536153"/>
      <w:bookmarkStart w:id="3" w:name="_Toc332028498"/>
      <w:r w:rsidRPr="006E7DA2">
        <w:lastRenderedPageBreak/>
        <w:t>Introduction</w:t>
      </w:r>
      <w:bookmarkEnd w:id="1"/>
      <w:bookmarkEnd w:id="2"/>
      <w:bookmarkEnd w:id="3"/>
    </w:p>
    <w:p w14:paraId="43B08937" w14:textId="77777777" w:rsidR="00F90E92" w:rsidRDefault="00137E50" w:rsidP="00810A29">
      <w:r w:rsidRPr="006E7DA2">
        <w:t>The term p</w:t>
      </w:r>
      <w:r w:rsidR="00810A29" w:rsidRPr="006E7DA2">
        <w:t xml:space="preserve">atterned ground </w:t>
      </w:r>
      <w:r w:rsidRPr="006E7DA2">
        <w:t>describes a range of</w:t>
      </w:r>
      <w:r w:rsidR="004E0BF7">
        <w:t xml:space="preserve"> small-</w:t>
      </w:r>
      <w:r w:rsidR="00E20338">
        <w:t xml:space="preserve">scale </w:t>
      </w:r>
      <w:r w:rsidR="00E46548">
        <w:t>landforms</w:t>
      </w:r>
      <w:r w:rsidRPr="006E7DA2">
        <w:t xml:space="preserve"> </w:t>
      </w:r>
      <w:r w:rsidR="00E46548" w:rsidRPr="006E7DA2">
        <w:t xml:space="preserve">such as polygons, stripes </w:t>
      </w:r>
      <w:r w:rsidR="00D25586">
        <w:t>and</w:t>
      </w:r>
      <w:r w:rsidR="00E46548" w:rsidRPr="006E7DA2">
        <w:t xml:space="preserve"> circles</w:t>
      </w:r>
      <w:r w:rsidR="00E46548">
        <w:t xml:space="preserve">, found </w:t>
      </w:r>
      <w:r w:rsidRPr="006E7DA2">
        <w:t xml:space="preserve">in </w:t>
      </w:r>
      <w:proofErr w:type="spellStart"/>
      <w:r w:rsidRPr="006E7DA2">
        <w:t>periglacial</w:t>
      </w:r>
      <w:proofErr w:type="spellEnd"/>
      <w:r w:rsidRPr="006E7DA2">
        <w:t xml:space="preserve"> environments</w:t>
      </w:r>
      <w:r w:rsidR="00D41639">
        <w:t xml:space="preserve"> </w:t>
      </w:r>
      <w:r w:rsidR="00D41639">
        <w:fldChar w:fldCharType="begin"/>
      </w:r>
      <w:r w:rsidR="00934688">
        <w:instrText xml:space="preserve"> ADDIN EN.CITE &lt;EndNote&gt;&lt;Cite&gt;&lt;Author&gt;Washburn&lt;/Author&gt;&lt;Year&gt;1980&lt;/Year&gt;&lt;RecNum&gt;5671&lt;/RecNum&gt;&lt;DisplayText&gt;(Washburn, 1980)&lt;/DisplayText&gt;&lt;record&gt;&lt;rec-number&gt;5671&lt;/rec-number&gt;&lt;foreign-keys&gt;&lt;key app="EN" db-id="d2wsradv5ap2tbetw5vpzsecas2twa0vtvdv"&gt;5671&lt;/key&gt;&lt;/foreign-keys&gt;&lt;ref-type name="Book"&gt;6&lt;/ref-type&gt;&lt;contributors&gt;&lt;authors&gt;&lt;author&gt;Washburn, A.L&lt;/author&gt;&lt;/authors&gt;&lt;/contributors&gt;&lt;titles&gt;&lt;title&gt;Geocryology. A survey of Periglacial Processes and Environments&lt;/title&gt;&lt;/titles&gt;&lt;pages&gt;406 pp.&lt;/pages&gt;&lt;keywords&gt;&lt;keyword&gt;Geocryology, Text book&lt;/keyword&gt;&lt;/keywords&gt;&lt;dates&gt;&lt;year&gt;1980&lt;/year&gt;&lt;/dates&gt;&lt;pub-location&gt;Washington/New York&lt;/pub-location&gt;&lt;publisher&gt;John Wiley&lt;/publisher&gt;&lt;urls&gt;&lt;/urls&gt;&lt;custom2&gt;Bernd Etzelmüller&lt;/custom2&gt;&lt;/record&gt;&lt;/Cite&gt;&lt;/EndNote&gt;</w:instrText>
      </w:r>
      <w:r w:rsidR="00D41639">
        <w:fldChar w:fldCharType="separate"/>
      </w:r>
      <w:r w:rsidR="00934688">
        <w:rPr>
          <w:noProof/>
        </w:rPr>
        <w:t>(</w:t>
      </w:r>
      <w:hyperlink w:anchor="_ENREF_32" w:tooltip="Washburn, 1980 #5671" w:history="1">
        <w:r w:rsidR="00721DB9">
          <w:rPr>
            <w:noProof/>
          </w:rPr>
          <w:t>Washburn, 1980</w:t>
        </w:r>
      </w:hyperlink>
      <w:r w:rsidR="00934688">
        <w:rPr>
          <w:noProof/>
        </w:rPr>
        <w:t>)</w:t>
      </w:r>
      <w:r w:rsidR="00D41639">
        <w:fldChar w:fldCharType="end"/>
      </w:r>
      <w:r w:rsidRPr="006E7DA2">
        <w:t xml:space="preserve">. Patterned ground </w:t>
      </w:r>
      <w:r w:rsidR="00E20338">
        <w:t>develop</w:t>
      </w:r>
      <w:r w:rsidR="007A315F">
        <w:t>s</w:t>
      </w:r>
      <w:r w:rsidR="00E20338">
        <w:t xml:space="preserve"> </w:t>
      </w:r>
      <w:r w:rsidR="0038755A">
        <w:t>in</w:t>
      </w:r>
      <w:r w:rsidRPr="006E7DA2">
        <w:t xml:space="preserve"> </w:t>
      </w:r>
      <w:r w:rsidR="0038755A">
        <w:t>frost</w:t>
      </w:r>
      <w:r w:rsidR="004E0BF7">
        <w:t>-</w:t>
      </w:r>
      <w:r w:rsidR="0038755A">
        <w:t>susceptible soils</w:t>
      </w:r>
      <w:r w:rsidRPr="006E7DA2">
        <w:t xml:space="preserve"> </w:t>
      </w:r>
      <w:r w:rsidR="00E20338">
        <w:t>due to</w:t>
      </w:r>
      <w:r w:rsidR="0038755A">
        <w:t xml:space="preserve"> repeated </w:t>
      </w:r>
      <w:r w:rsidR="004E0BF7">
        <w:t>actions</w:t>
      </w:r>
      <w:r w:rsidR="0038755A">
        <w:t xml:space="preserve"> of</w:t>
      </w:r>
      <w:r w:rsidR="004E0BF7">
        <w:t xml:space="preserve"> </w:t>
      </w:r>
      <w:r w:rsidRPr="006E7DA2">
        <w:t xml:space="preserve">seasonal </w:t>
      </w:r>
      <w:r w:rsidR="0038755A">
        <w:t>freezing and thawing</w:t>
      </w:r>
      <w:r w:rsidR="00D25586">
        <w:t xml:space="preserve">. These landforms are </w:t>
      </w:r>
      <w:r w:rsidR="00C33379">
        <w:t xml:space="preserve">considered an excellent geomorphic example of self-organization </w:t>
      </w:r>
      <w:r w:rsidR="00AA61F9">
        <w:t xml:space="preserve">and </w:t>
      </w:r>
      <w:r w:rsidR="00C33379">
        <w:t xml:space="preserve">emergence </w:t>
      </w:r>
      <w:r w:rsidR="00D25586">
        <w:t xml:space="preserve">in complex systems </w:t>
      </w:r>
      <w:r w:rsidR="00C33379">
        <w:fldChar w:fldCharType="begin"/>
      </w:r>
      <w:r w:rsidR="004E0BF7">
        <w:instrText xml:space="preserve"> ADDIN EN.CITE &lt;EndNote&gt;&lt;Cite&gt;&lt;Author&gt;Kessler&lt;/Author&gt;&lt;Year&gt;2003&lt;/Year&gt;&lt;RecNum&gt;7860&lt;/RecNum&gt;&lt;Prefix&gt;e.g. &lt;/Prefix&gt;&lt;DisplayText&gt;(e.g. Kessler et al., 2001; Kessler and Werner, 2003)&lt;/DisplayText&gt;&lt;record&gt;&lt;rec-number&gt;7860&lt;/rec-number&gt;&lt;foreign-keys&gt;&lt;key app="EN" db-id="d2wsradv5ap2tbetw5vpzsecas2twa0vtvdv"&gt;7860&lt;/key&gt;&lt;/foreign-keys&gt;&lt;ref-type name="Journal Article"&gt;17&lt;/ref-type&gt;&lt;contributors&gt;&lt;authors&gt;&lt;author&gt;Kessler, M. A.&lt;/author&gt;&lt;author&gt;Werner, B. T.&lt;/author&gt;&lt;/authors&gt;&lt;/contributors&gt;&lt;titles&gt;&lt;title&gt;Self-organization of sorted patterned ground&lt;/title&gt;&lt;secondary-title&gt;Science&lt;/secondary-title&gt;&lt;/titles&gt;&lt;periodical&gt;&lt;full-title&gt;Science&lt;/full-title&gt;&lt;/periodical&gt;&lt;pages&gt;380-383&lt;/pages&gt;&lt;volume&gt;299&lt;/volume&gt;&lt;number&gt;5605&lt;/number&gt;&lt;dates&gt;&lt;year&gt;2003&lt;/year&gt;&lt;pub-dates&gt;&lt;date&gt;Jan&lt;/date&gt;&lt;/pub-dates&gt;&lt;/dates&gt;&lt;accession-num&gt;ISI:000180426800041&lt;/accession-num&gt;&lt;urls&gt;&lt;related-urls&gt;&lt;url&gt;&amp;lt;Go to ISI&amp;gt;://000180426800041 &lt;/url&gt;&lt;/related-urls&gt;&lt;/urls&gt;&lt;/record&gt;&lt;/Cite&gt;&lt;Cite&gt;&lt;Author&gt;Kessler&lt;/Author&gt;&lt;Year&gt;2001&lt;/Year&gt;&lt;RecNum&gt;8216&lt;/RecNum&gt;&lt;record&gt;&lt;rec-number&gt;8216&lt;/rec-number&gt;&lt;foreign-keys&gt;&lt;key app="EN" db-id="d2wsradv5ap2tbetw5vpzsecas2twa0vtvdv"&gt;8216&lt;/key&gt;&lt;/foreign-keys&gt;&lt;ref-type name="Journal Article"&gt;17&lt;/ref-type&gt;&lt;contributors&gt;&lt;authors&gt;&lt;author&gt;Kessler, M. A.&lt;/author&gt;&lt;author&gt;Murray, A. B.&lt;/author&gt;&lt;author&gt;Werner, B. T.&lt;/author&gt;&lt;author&gt;Hallet, B.&lt;/author&gt;&lt;/authors&gt;&lt;/contributors&gt;&lt;titles&gt;&lt;title&gt;A model for sorted circles as self-organized patterns&lt;/title&gt;&lt;secondary-title&gt;Journal of Geophysical Research-Solid Earth&lt;/secondary-title&gt;&lt;/titles&gt;&lt;periodical&gt;&lt;full-title&gt;Journal of Geophysical Research-Solid Earth&lt;/full-title&gt;&lt;/periodical&gt;&lt;pages&gt;13287-13306&lt;/pages&gt;&lt;volume&gt;106&lt;/volume&gt;&lt;number&gt;B7&lt;/number&gt;&lt;dates&gt;&lt;year&gt;2001&lt;/year&gt;&lt;pub-dates&gt;&lt;date&gt;Jul&lt;/date&gt;&lt;/pub-dates&gt;&lt;/dates&gt;&lt;isbn&gt;0148-0227&lt;/isbn&gt;&lt;accession-num&gt;ISI:000169906100003&lt;/accession-num&gt;&lt;urls&gt;&lt;related-urls&gt;&lt;url&gt;&amp;lt;Go to ISI&amp;gt;://000169906100003 &lt;/url&gt;&lt;/related-urls&gt;&lt;/urls&gt;&lt;/record&gt;&lt;/Cite&gt;&lt;/EndNote&gt;</w:instrText>
      </w:r>
      <w:r w:rsidR="00C33379">
        <w:fldChar w:fldCharType="separate"/>
      </w:r>
      <w:r w:rsidR="004E0BF7">
        <w:rPr>
          <w:noProof/>
        </w:rPr>
        <w:t xml:space="preserve">(e.g. </w:t>
      </w:r>
      <w:hyperlink w:anchor="_ENREF_16" w:tooltip="Kessler, 2001 #8216" w:history="1">
        <w:r w:rsidR="00721DB9">
          <w:rPr>
            <w:noProof/>
          </w:rPr>
          <w:t>Kessler et al., 2001</w:t>
        </w:r>
      </w:hyperlink>
      <w:r w:rsidR="004E0BF7">
        <w:rPr>
          <w:noProof/>
        </w:rPr>
        <w:t xml:space="preserve">; </w:t>
      </w:r>
      <w:hyperlink w:anchor="_ENREF_17" w:tooltip="Kessler, 2003 #7860" w:history="1">
        <w:r w:rsidR="00721DB9">
          <w:rPr>
            <w:noProof/>
          </w:rPr>
          <w:t>Kessler and Werner, 2003</w:t>
        </w:r>
      </w:hyperlink>
      <w:r w:rsidR="004E0BF7">
        <w:rPr>
          <w:noProof/>
        </w:rPr>
        <w:t>)</w:t>
      </w:r>
      <w:r w:rsidR="00C33379">
        <w:fldChar w:fldCharType="end"/>
      </w:r>
      <w:r w:rsidRPr="006E7DA2">
        <w:t xml:space="preserve">. The most prominent forms of this type are found in the active layer of Arctic or Antarctic lowland permafrost, where the permanently frozen </w:t>
      </w:r>
      <w:r w:rsidR="00441F88">
        <w:t>subsurface confines water and create</w:t>
      </w:r>
      <w:r w:rsidR="004E0BF7">
        <w:t>s</w:t>
      </w:r>
      <w:r w:rsidRPr="006E7DA2">
        <w:t xml:space="preserve"> special hydrologi</w:t>
      </w:r>
      <w:r w:rsidR="004E0BF7">
        <w:t xml:space="preserve">cal conditions in the overlying </w:t>
      </w:r>
      <w:r w:rsidRPr="006E7DA2">
        <w:t>layer of seasonal freezing and thawing</w:t>
      </w:r>
      <w:r w:rsidR="004B3792">
        <w:t>, the so-called active layer</w:t>
      </w:r>
      <w:r w:rsidRPr="006E7DA2">
        <w:t>.</w:t>
      </w:r>
      <w:r w:rsidR="00F90E92" w:rsidRPr="006E7DA2">
        <w:t xml:space="preserve"> </w:t>
      </w:r>
    </w:p>
    <w:p w14:paraId="668CDEEA" w14:textId="77777777" w:rsidR="003E7CAC" w:rsidRDefault="006D7CA9" w:rsidP="00810A29">
      <w:r>
        <w:t>The most conspicuous type of pattern</w:t>
      </w:r>
      <w:r w:rsidR="00441F88">
        <w:t xml:space="preserve">ed ground is </w:t>
      </w:r>
      <w:proofErr w:type="gramStart"/>
      <w:r w:rsidR="00441F88">
        <w:t>sorted circles</w:t>
      </w:r>
      <w:proofErr w:type="gramEnd"/>
      <w:r w:rsidR="009D297E">
        <w:t>.</w:t>
      </w:r>
      <w:r w:rsidR="006F012F">
        <w:t xml:space="preserve"> </w:t>
      </w:r>
      <w:r w:rsidR="00C33379">
        <w:t>They</w:t>
      </w:r>
      <w:r>
        <w:t xml:space="preserve"> consist of a core of fine-grained material, reaching a depth of at least the active layer, </w:t>
      </w:r>
      <w:r w:rsidR="00C33379">
        <w:t xml:space="preserve">which is </w:t>
      </w:r>
      <w:r>
        <w:t xml:space="preserve">surrounded by a much coarser </w:t>
      </w:r>
      <w:r w:rsidR="00C33379">
        <w:t xml:space="preserve">circular </w:t>
      </w:r>
      <w:r>
        <w:t xml:space="preserve">border </w:t>
      </w:r>
      <w:r w:rsidR="00076475">
        <w:t xml:space="preserve">or ridge </w:t>
      </w:r>
      <w:r w:rsidR="00C76801">
        <w:t>of</w:t>
      </w:r>
      <w:r>
        <w:t xml:space="preserve"> </w:t>
      </w:r>
      <w:proofErr w:type="gramStart"/>
      <w:r>
        <w:t>open-work</w:t>
      </w:r>
      <w:proofErr w:type="gramEnd"/>
      <w:r>
        <w:t xml:space="preserve"> fabric that extends some decimetre above the centre surface</w:t>
      </w:r>
      <w:r w:rsidR="00C76801">
        <w:t xml:space="preserve"> (Fig. 1)</w:t>
      </w:r>
      <w:r>
        <w:t xml:space="preserve">. Typical </w:t>
      </w:r>
      <w:r w:rsidR="00C76801">
        <w:t>diameters</w:t>
      </w:r>
      <w:r>
        <w:t xml:space="preserve"> </w:t>
      </w:r>
      <w:r w:rsidR="009D297E">
        <w:t>for the fin</w:t>
      </w:r>
      <w:r w:rsidR="00785208">
        <w:t xml:space="preserve">e-grained centre </w:t>
      </w:r>
      <w:r w:rsidR="00C76801">
        <w:t>are</w:t>
      </w:r>
      <w:r w:rsidR="004B3792">
        <w:t xml:space="preserve"> 1</w:t>
      </w:r>
      <w:r w:rsidR="00785208">
        <w:t>-3 m</w:t>
      </w:r>
      <w:r>
        <w:t xml:space="preserve"> while the coarse elevated border may be 0</w:t>
      </w:r>
      <w:r w:rsidR="00C76801">
        <w:t>.</w:t>
      </w:r>
      <w:r>
        <w:t xml:space="preserve">5 – 1 m </w:t>
      </w:r>
      <w:r w:rsidR="00785208">
        <w:t>wide</w:t>
      </w:r>
      <w:r w:rsidR="00D25586">
        <w:t>. M</w:t>
      </w:r>
      <w:r w:rsidR="00785208">
        <w:t xml:space="preserve">uch smaller forms are also found (e.g. </w:t>
      </w:r>
      <w:r w:rsidR="00785208">
        <w:fldChar w:fldCharType="begin"/>
      </w:r>
      <w:r w:rsidR="00785208">
        <w:instrText xml:space="preserve"> ADDIN EN.CITE &lt;EndNote&gt;&lt;Cite&gt;&lt;Author&gt;Matsuoka&lt;/Author&gt;&lt;Year&gt;2003&lt;/Year&gt;&lt;RecNum&gt;7152&lt;/RecNum&gt;&lt;DisplayText&gt;(Matsuoka et al., 2003)&lt;/DisplayText&gt;&lt;record&gt;&lt;rec-number&gt;7152&lt;/rec-number&gt;&lt;foreign-keys&gt;&lt;key app="EN" db-id="d2wsradv5ap2tbetw5vpzsecas2twa0vtvdv"&gt;7152&lt;/key&gt;&lt;/foreign-keys&gt;&lt;ref-type name="Journal Article"&gt;17&lt;/ref-type&gt;&lt;contributors&gt;&lt;authors&gt;&lt;author&gt;Matsuoka, N.&lt;/author&gt;&lt;author&gt;Abe, M.&lt;/author&gt;&lt;author&gt;Ijiri, M.&lt;/author&gt;&lt;/authors&gt;&lt;/contributors&gt;&lt;titles&gt;&lt;title&gt;Differential frost heave and sorted patterned ground: field measurements and a laboratory experiment&lt;/title&gt;&lt;secondary-title&gt;Geomorphology&lt;/secondary-title&gt;&lt;/titles&gt;&lt;periodical&gt;&lt;full-title&gt;Geomorphology&lt;/full-title&gt;&lt;/periodical&gt;&lt;pages&gt;73-85&lt;/pages&gt;&lt;volume&gt;52&lt;/volume&gt;&lt;number&gt;1-2&lt;/number&gt;&lt;dates&gt;&lt;year&gt;2003&lt;/year&gt;&lt;pub-dates&gt;&lt;date&gt;May 30&lt;/date&gt;&lt;/pub-dates&gt;&lt;/dates&gt;&lt;accession-num&gt;ISI:000183234600005&lt;/accession-num&gt;&lt;urls&gt;&lt;related-urls&gt;&lt;url&gt;&amp;lt;Go to ISI&amp;gt;://000183234600005 &lt;/url&gt;&lt;/related-urls&gt;&lt;/urls&gt;&lt;/record&gt;&lt;/Cite&gt;&lt;/EndNote&gt;</w:instrText>
      </w:r>
      <w:r w:rsidR="00785208">
        <w:fldChar w:fldCharType="separate"/>
      </w:r>
      <w:r w:rsidR="00785208">
        <w:rPr>
          <w:noProof/>
        </w:rPr>
        <w:t>(</w:t>
      </w:r>
      <w:hyperlink w:anchor="_ENREF_22" w:tooltip="Matsuoka, 2003 #7152" w:history="1">
        <w:r w:rsidR="00721DB9">
          <w:rPr>
            <w:noProof/>
          </w:rPr>
          <w:t>Matsuoka et al., 2003</w:t>
        </w:r>
      </w:hyperlink>
      <w:r w:rsidR="00785208">
        <w:rPr>
          <w:noProof/>
        </w:rPr>
        <w:t>)</w:t>
      </w:r>
      <w:r w:rsidR="00785208">
        <w:fldChar w:fldCharType="end"/>
      </w:r>
      <w:r w:rsidR="00785208">
        <w:t xml:space="preserve">. </w:t>
      </w:r>
      <w:r w:rsidR="00C33379">
        <w:t xml:space="preserve">The surface material in </w:t>
      </w:r>
      <w:r w:rsidR="004B3792">
        <w:t xml:space="preserve">the </w:t>
      </w:r>
      <w:r w:rsidR="00C33379">
        <w:t>c</w:t>
      </w:r>
      <w:r w:rsidR="006F012F">
        <w:t>entre domain show</w:t>
      </w:r>
      <w:r w:rsidR="00C76801">
        <w:t>s</w:t>
      </w:r>
      <w:r w:rsidR="006C683F">
        <w:t xml:space="preserve"> </w:t>
      </w:r>
      <w:r w:rsidR="004B3792">
        <w:t>a radial</w:t>
      </w:r>
      <w:r w:rsidR="009C672D">
        <w:t xml:space="preserve"> outward movement </w:t>
      </w:r>
      <w:r w:rsidR="00C76801">
        <w:t>on the order of</w:t>
      </w:r>
      <w:r w:rsidR="009C672D">
        <w:t xml:space="preserve"> 0.01 m</w:t>
      </w:r>
      <w:r w:rsidR="00AD0B19">
        <w:t xml:space="preserve"> a</w:t>
      </w:r>
      <w:r w:rsidR="00C76801" w:rsidRPr="00C76801">
        <w:rPr>
          <w:vertAlign w:val="superscript"/>
        </w:rPr>
        <w:t>-1</w:t>
      </w:r>
      <w:r w:rsidR="009C672D">
        <w:t xml:space="preserve"> </w:t>
      </w:r>
      <w:r w:rsidR="006C683F">
        <w:fldChar w:fldCharType="begin"/>
      </w:r>
      <w:r w:rsidR="00721DB9">
        <w:instrText xml:space="preserve"> ADDIN EN.CITE &lt;EndNote&gt;&lt;Cite&gt;&lt;Author&gt;Hallet&lt;/Author&gt;&lt;Year&gt;1986&lt;/Year&gt;&lt;RecNum&gt;8195&lt;/RecNum&gt;&lt;DisplayText&gt;(Schmertmann and Taylor, 1965; Hallet and Prestrud, 1986)&lt;/DisplayText&gt;&lt;record&gt;&lt;rec-number&gt;8195&lt;/rec-number&gt;&lt;foreign-keys&gt;&lt;key app="EN" db-id="d2wsradv5ap2tbetw5vpzsecas2twa0vtvdv"&gt;8195&lt;/key&gt;&lt;/foreign-keys&gt;&lt;ref-type name="Journal Article"&gt;17&lt;/ref-type&gt;&lt;contributors&gt;&lt;authors&gt;&lt;author&gt;Hallet, B.&lt;/author&gt;&lt;author&gt;Prestrud, S.&lt;/author&gt;&lt;/authors&gt;&lt;/contributors&gt;&lt;titles&gt;&lt;title&gt;Dynamics of Periglacial Sorted Circles in Western Spitsbergen&lt;/title&gt;&lt;secondary-title&gt;Quaternary Research&lt;/secondary-title&gt;&lt;/titles&gt;&lt;periodical&gt;&lt;full-title&gt;Quaternary Research&lt;/full-title&gt;&lt;/periodical&gt;&lt;pages&gt;81-99&lt;/pages&gt;&lt;volume&gt;26&lt;/volume&gt;&lt;number&gt;1&lt;/number&gt;&lt;dates&gt;&lt;year&gt;1986&lt;/year&gt;&lt;pub-dates&gt;&lt;date&gt;Jul&lt;/date&gt;&lt;/pub-dates&gt;&lt;/dates&gt;&lt;isbn&gt;0033-5894&lt;/isbn&gt;&lt;accession-num&gt;ISI:A1986D099300006&lt;/accession-num&gt;&lt;urls&gt;&lt;related-urls&gt;&lt;url&gt;&amp;lt;Go to ISI&amp;gt;://A1986D099300006 &lt;/url&gt;&lt;/related-urls&gt;&lt;/urls&gt;&lt;/record&gt;&lt;/Cite&gt;&lt;Cite&gt;&lt;Author&gt;Schmertmann&lt;/Author&gt;&lt;Year&gt;1965&lt;/Year&gt;&lt;RecNum&gt;9447&lt;/RecNum&gt;&lt;record&gt;&lt;rec-number&gt;9447&lt;/rec-number&gt;&lt;foreign-keys&gt;&lt;key app="EN" db-id="d2wsradv5ap2tbetw5vpzsecas2twa0vtvdv"&gt;9447&lt;/key&gt;&lt;/foreign-keys&gt;&lt;ref-type name="Report"&gt;27&lt;/ref-type&gt;&lt;contributors&gt;&lt;authors&gt;&lt;author&gt;Schmertmann, J.&lt;/author&gt;&lt;author&gt;Taylor, R. S.&lt;/author&gt;&lt;/authors&gt;&lt;/contributors&gt;&lt;titles&gt;&lt;title&gt;Quantitative data from a patterned ground site over permafrost&lt;/title&gt;&lt;secondary-title&gt;Technical Report&lt;/secondary-title&gt;&lt;/titles&gt;&lt;dates&gt;&lt;year&gt;1965&lt;/year&gt;&lt;/dates&gt;&lt;publisher&gt;U.S. Army Cold Regions and Engineering Laboratory, Hanover, N.H.&lt;/publisher&gt;&lt;urls&gt;&lt;/urls&gt;&lt;/record&gt;&lt;/Cite&gt;&lt;/EndNote&gt;</w:instrText>
      </w:r>
      <w:r w:rsidR="006C683F">
        <w:fldChar w:fldCharType="separate"/>
      </w:r>
      <w:r w:rsidR="00721DB9">
        <w:rPr>
          <w:noProof/>
        </w:rPr>
        <w:t>(</w:t>
      </w:r>
      <w:hyperlink w:anchor="_ENREF_30" w:tooltip="Schmertmann, 1965 #9447" w:history="1">
        <w:r w:rsidR="00721DB9">
          <w:rPr>
            <w:noProof/>
          </w:rPr>
          <w:t>Schmertmann and Taylor, 1965</w:t>
        </w:r>
      </w:hyperlink>
      <w:r w:rsidR="00721DB9">
        <w:rPr>
          <w:noProof/>
        </w:rPr>
        <w:t xml:space="preserve">; </w:t>
      </w:r>
      <w:hyperlink w:anchor="_ENREF_8" w:tooltip="Hallet, 1986 #8195" w:history="1">
        <w:r w:rsidR="00721DB9">
          <w:rPr>
            <w:noProof/>
          </w:rPr>
          <w:t>Hallet and Prestrud, 1986</w:t>
        </w:r>
      </w:hyperlink>
      <w:r w:rsidR="00721DB9">
        <w:rPr>
          <w:noProof/>
        </w:rPr>
        <w:t>)</w:t>
      </w:r>
      <w:r w:rsidR="006C683F">
        <w:fldChar w:fldCharType="end"/>
      </w:r>
      <w:r w:rsidR="006C683F">
        <w:t xml:space="preserve">, and from </w:t>
      </w:r>
      <w:r w:rsidR="009C672D">
        <w:t xml:space="preserve">measuring the tilt </w:t>
      </w:r>
      <w:r w:rsidR="006C683F">
        <w:t xml:space="preserve">of inserted rods it is assumed that a similar inward movement </w:t>
      </w:r>
      <w:r w:rsidR="009C672D">
        <w:t>take</w:t>
      </w:r>
      <w:r w:rsidR="009D297E">
        <w:t>s</w:t>
      </w:r>
      <w:r w:rsidR="009C672D">
        <w:t xml:space="preserve"> </w:t>
      </w:r>
      <w:r w:rsidR="006C683F">
        <w:t xml:space="preserve">place at depth </w:t>
      </w:r>
      <w:r w:rsidR="006C683F">
        <w:fldChar w:fldCharType="begin"/>
      </w:r>
      <w:r w:rsidR="006C683F">
        <w:instrText xml:space="preserve"> ADDIN EN.CITE &lt;EndNote&gt;&lt;Cite&gt;&lt;Author&gt;Hallet&lt;/Author&gt;&lt;Year&gt;1998&lt;/Year&gt;&lt;RecNum&gt;9446&lt;/RecNum&gt;&lt;DisplayText&gt;(Hallet, 1998)&lt;/DisplayText&gt;&lt;record&gt;&lt;rec-number&gt;9446&lt;/rec-number&gt;&lt;foreign-keys&gt;&lt;key app="EN" db-id="d2wsradv5ap2tbetw5vpzsecas2twa0vtvdv"&gt;9446&lt;/key&gt;&lt;/foreign-keys&gt;&lt;ref-type name="Conference Proceedings"&gt;10&lt;/ref-type&gt;&lt;contributors&gt;&lt;authors&gt;&lt;author&gt;Hallet, B.&lt;/author&gt;&lt;/authors&gt;&lt;secondary-authors&gt;&lt;author&gt;Lewkowicz, A. G.&lt;/author&gt;&lt;/secondary-authors&gt;&lt;/contributors&gt;&lt;titles&gt;&lt;title&gt;Measurement of soil motion in sorted circles, western Spitsbergen&lt;/title&gt;&lt;secondary-title&gt;Seventh International Concerence on Permafrost&lt;/secondary-title&gt;&lt;/titles&gt;&lt;pages&gt;415-420&lt;/pages&gt;&lt;dates&gt;&lt;year&gt;1998&lt;/year&gt;&lt;/dates&gt;&lt;pub-location&gt;Yellowknife&lt;/pub-location&gt;&lt;publisher&gt;Collection Nordicana&lt;/publisher&gt;&lt;urls&gt;&lt;/urls&gt;&lt;/record&gt;&lt;/Cite&gt;&lt;/EndNote&gt;</w:instrText>
      </w:r>
      <w:r w:rsidR="006C683F">
        <w:fldChar w:fldCharType="separate"/>
      </w:r>
      <w:r w:rsidR="006C683F">
        <w:rPr>
          <w:noProof/>
        </w:rPr>
        <w:t>(</w:t>
      </w:r>
      <w:hyperlink w:anchor="_ENREF_10" w:tooltip="Hallet, 1998 #9446" w:history="1">
        <w:r w:rsidR="00721DB9">
          <w:rPr>
            <w:noProof/>
          </w:rPr>
          <w:t>Hallet, 1998</w:t>
        </w:r>
      </w:hyperlink>
      <w:r w:rsidR="006C683F">
        <w:rPr>
          <w:noProof/>
        </w:rPr>
        <w:t>)</w:t>
      </w:r>
      <w:r w:rsidR="006C683F">
        <w:fldChar w:fldCharType="end"/>
      </w:r>
      <w:r w:rsidR="009C672D">
        <w:t>.</w:t>
      </w:r>
      <w:r w:rsidR="001C18BF">
        <w:t xml:space="preserve"> For </w:t>
      </w:r>
      <w:r w:rsidR="00C76801">
        <w:t xml:space="preserve">mass </w:t>
      </w:r>
      <w:r w:rsidR="001C18BF">
        <w:t xml:space="preserve">continuity reasons, this suggests that the fine material </w:t>
      </w:r>
      <w:r w:rsidR="00C76801">
        <w:t xml:space="preserve">within the centre </w:t>
      </w:r>
      <w:r w:rsidR="001C18BF">
        <w:t>follow</w:t>
      </w:r>
      <w:r w:rsidR="00C76801">
        <w:t>s</w:t>
      </w:r>
      <w:r w:rsidR="001C18BF">
        <w:t xml:space="preserve"> a displacement pattern similar to </w:t>
      </w:r>
      <w:r w:rsidR="003E7CAC">
        <w:t>a convection cell</w:t>
      </w:r>
      <w:r w:rsidR="001C18BF">
        <w:t xml:space="preserve">. This burial – and later resurfacing – of material in patterned ground is an important element within the soil carbon cycle of high latitudes </w:t>
      </w:r>
      <w:r w:rsidR="001C18BF">
        <w:fldChar w:fldCharType="begin"/>
      </w:r>
      <w:r w:rsidR="00C76801">
        <w:instrText xml:space="preserve"> ADDIN EN.CITE &lt;EndNote&gt;&lt;Cite&gt;&lt;Author&gt;Bockheim&lt;/Author&gt;&lt;Year&gt;2007&lt;/Year&gt;&lt;RecNum&gt;8129&lt;/RecNum&gt;&lt;Prefix&gt;e.g. &lt;/Prefix&gt;&lt;DisplayText&gt;(e.g. Bockheim, 2007; Horwath et al., 2008)&lt;/DisplayText&gt;&lt;record&gt;&lt;rec-number&gt;8129&lt;/rec-number&gt;&lt;foreign-keys&gt;&lt;key app="EN" db-id="d2wsradv5ap2tbetw5vpzsecas2twa0vtvdv"&gt;8129&lt;/key&gt;&lt;/foreign-keys&gt;&lt;ref-type name="Journal Article"&gt;17&lt;/ref-type&gt;&lt;contributors&gt;&lt;authors&gt;&lt;author&gt;Bockheim, J. G.&lt;/author&gt;&lt;/authors&gt;&lt;/contributors&gt;&lt;titles&gt;&lt;title&gt;Importance of cryoturbation in redistributing organic carbon in permafrost-affected soils&lt;/title&gt;&lt;secondary-title&gt;Soil Science Society of America Journal&lt;/secondary-title&gt;&lt;/titles&gt;&lt;pages&gt;1335-1342&lt;/pages&gt;&lt;volume&gt;71&lt;/volume&gt;&lt;number&gt;4&lt;/number&gt;&lt;dates&gt;&lt;year&gt;2007&lt;/year&gt;&lt;pub-dates&gt;&lt;date&gt;Jul-Aug&lt;/date&gt;&lt;/pub-dates&gt;&lt;/dates&gt;&lt;isbn&gt;0361-5995&lt;/isbn&gt;&lt;accession-num&gt;ISI:000248103200029&lt;/accession-num&gt;&lt;urls&gt;&lt;related-urls&gt;&lt;url&gt;&amp;lt;Go to ISI&amp;gt;://000248103200029 &lt;/url&gt;&lt;/related-urls&gt;&lt;/urls&gt;&lt;electronic-resource-num&gt;10.2136/sssaj2006.0414N&lt;/electronic-resource-num&gt;&lt;/record&gt;&lt;/Cite&gt;&lt;Cite&gt;&lt;Author&gt;Horwath&lt;/Author&gt;&lt;Year&gt;2008&lt;/Year&gt;&lt;RecNum&gt;8206&lt;/RecNum&gt;&lt;record&gt;&lt;rec-number&gt;8206&lt;/rec-number&gt;&lt;foreign-keys&gt;&lt;key app="EN" db-id="d2wsradv5ap2tbetw5vpzsecas2twa0vtvdv"&gt;8206&lt;/key&gt;&lt;/foreign-keys&gt;&lt;ref-type name="Journal Article"&gt;17&lt;/ref-type&gt;&lt;contributors&gt;&lt;authors&gt;&lt;author&gt;Horwath, J. L.&lt;/author&gt;&lt;author&gt;Sletten, R. S.&lt;/author&gt;&lt;author&gt;Hagedorn, B.&lt;/author&gt;&lt;author&gt;Hallet, B.&lt;/author&gt;&lt;/authors&gt;&lt;/contributors&gt;&lt;titles&gt;&lt;title&gt;Spatial and temporal distribution of soil organic carbon in nonsorted striped patterned ground of the High Arctic&lt;/title&gt;&lt;secondary-title&gt;Journal of Geophysical Research-Biogeosciences&lt;/secondary-title&gt;&lt;/titles&gt;&lt;volume&gt;113&lt;/volume&gt;&lt;number&gt;G3&lt;/number&gt;&lt;dates&gt;&lt;year&gt;2008&lt;/year&gt;&lt;pub-dates&gt;&lt;date&gt;Jun&lt;/date&gt;&lt;/pub-dates&gt;&lt;/dates&gt;&lt;isbn&gt;0148-0227&lt;/isbn&gt;&lt;accession-num&gt;ISI:000256562600001&lt;/accession-num&gt;&lt;urls&gt;&lt;related-urls&gt;&lt;url&gt;&amp;lt;Go to ISI&amp;gt;://000256562600001 &lt;/url&gt;&lt;/related-urls&gt;&lt;/urls&gt;&lt;electronic-resource-num&gt;G03s07&amp;#xD;10.1029/2007jg000511&lt;/electronic-resource-num&gt;&lt;/record&gt;&lt;/Cite&gt;&lt;/EndNote&gt;</w:instrText>
      </w:r>
      <w:r w:rsidR="001C18BF">
        <w:fldChar w:fldCharType="separate"/>
      </w:r>
      <w:r w:rsidR="00C76801">
        <w:rPr>
          <w:noProof/>
        </w:rPr>
        <w:t xml:space="preserve">(e.g. </w:t>
      </w:r>
      <w:hyperlink w:anchor="_ENREF_3" w:tooltip="Bockheim, 2007 #8129" w:history="1">
        <w:r w:rsidR="00721DB9">
          <w:rPr>
            <w:noProof/>
          </w:rPr>
          <w:t>Bockheim, 2007</w:t>
        </w:r>
      </w:hyperlink>
      <w:r w:rsidR="00C76801">
        <w:rPr>
          <w:noProof/>
        </w:rPr>
        <w:t xml:space="preserve">; </w:t>
      </w:r>
      <w:hyperlink w:anchor="_ENREF_12" w:tooltip="Horwath, 2008 #8206" w:history="1">
        <w:r w:rsidR="00721DB9">
          <w:rPr>
            <w:noProof/>
          </w:rPr>
          <w:t>Horwath et al., 2008</w:t>
        </w:r>
      </w:hyperlink>
      <w:r w:rsidR="00C76801">
        <w:rPr>
          <w:noProof/>
        </w:rPr>
        <w:t>)</w:t>
      </w:r>
      <w:r w:rsidR="001C18BF">
        <w:fldChar w:fldCharType="end"/>
      </w:r>
      <w:r w:rsidR="00BE256E">
        <w:t xml:space="preserve"> as well as soil development </w:t>
      </w:r>
      <w:r w:rsidR="00BE256E">
        <w:fldChar w:fldCharType="begin"/>
      </w:r>
      <w:r w:rsidR="00C76801">
        <w:instrText xml:space="preserve"> ADDIN EN.CITE &lt;EndNote&gt;&lt;Cite&gt;&lt;Author&gt;Bockheim&lt;/Author&gt;&lt;Year&gt;1998&lt;/Year&gt;&lt;RecNum&gt;9449&lt;/RecNum&gt;&lt;Prefix&gt;e.g. &lt;/Prefix&gt;&lt;DisplayText&gt;(e.g. Bockheim et al., 1998)&lt;/DisplayText&gt;&lt;record&gt;&lt;rec-number&gt;9449&lt;/rec-number&gt;&lt;foreign-keys&gt;&lt;key app="EN" db-id="d2wsradv5ap2tbetw5vpzsecas2twa0vtvdv"&gt;9449&lt;/key&gt;&lt;/foreign-keys&gt;&lt;ref-type name="Journal Article"&gt;17&lt;/ref-type&gt;&lt;contributors&gt;&lt;authors&gt;&lt;author&gt;Bockheim, J. G.&lt;/author&gt;&lt;author&gt;Walker, D. A.&lt;/author&gt;&lt;author&gt;Everett, L. R.&lt;/author&gt;&lt;author&gt;Nelsen, F. E.&lt;/author&gt;&lt;author&gt;Shiklomanov, N. I.&lt;/author&gt;&lt;/authors&gt;&lt;/contributors&gt;&lt;titles&gt;&lt;title&gt;Soils and cryoturbation in moist nonacidic and acidic tundra in the Kuparuk river basin, Arctic Alaska, U.S.A.&lt;/title&gt;&lt;secondary-title&gt;Arctic and Alpine Research&lt;/secondary-title&gt;&lt;/titles&gt;&lt;periodical&gt;&lt;full-title&gt;Arctic and Alpine Research&lt;/full-title&gt;&lt;/periodical&gt;&lt;pages&gt;166-174&lt;/pages&gt;&lt;volume&gt;30&lt;/volume&gt;&lt;number&gt;2&lt;/number&gt;&lt;dates&gt;&lt;year&gt;1998&lt;/year&gt;&lt;/dates&gt;&lt;urls&gt;&lt;/urls&gt;&lt;electronic-resource-num&gt;10.2307/1552131&lt;/electronic-resource-num&gt;&lt;/record&gt;&lt;/Cite&gt;&lt;/EndNote&gt;</w:instrText>
      </w:r>
      <w:r w:rsidR="00BE256E">
        <w:fldChar w:fldCharType="separate"/>
      </w:r>
      <w:r w:rsidR="00C76801">
        <w:rPr>
          <w:noProof/>
        </w:rPr>
        <w:t>(</w:t>
      </w:r>
      <w:hyperlink w:anchor="_ENREF_2" w:tooltip="Bockheim, 1998 #9449" w:history="1">
        <w:r w:rsidR="00721DB9">
          <w:rPr>
            <w:noProof/>
          </w:rPr>
          <w:t>e.g. Bockheim et al., 1998</w:t>
        </w:r>
      </w:hyperlink>
      <w:r w:rsidR="00C76801">
        <w:rPr>
          <w:noProof/>
        </w:rPr>
        <w:t>)</w:t>
      </w:r>
      <w:r w:rsidR="00BE256E">
        <w:fldChar w:fldCharType="end"/>
      </w:r>
      <w:r w:rsidR="001D7149">
        <w:t xml:space="preserve"> and highlights that precise knowledge </w:t>
      </w:r>
      <w:r w:rsidR="00C76801">
        <w:t>about</w:t>
      </w:r>
      <w:r w:rsidR="001D7149">
        <w:t xml:space="preserve"> patterned ground dynamics has</w:t>
      </w:r>
      <w:r w:rsidR="00723FEF">
        <w:t xml:space="preserve"> </w:t>
      </w:r>
      <w:r w:rsidR="001D7149">
        <w:t>implications far beyond the geomorphic interest in proce</w:t>
      </w:r>
      <w:r w:rsidR="003E7CAC">
        <w:t xml:space="preserve">ss/form relationships – especially </w:t>
      </w:r>
      <w:r w:rsidR="00D25586">
        <w:t>with respect to the</w:t>
      </w:r>
      <w:r w:rsidR="003E7CAC">
        <w:t xml:space="preserve"> effect of warmer </w:t>
      </w:r>
      <w:r w:rsidR="004B3792">
        <w:t>air and ground temperatur</w:t>
      </w:r>
      <w:r w:rsidR="00AA61F9">
        <w:t>e</w:t>
      </w:r>
      <w:r w:rsidR="004B3792">
        <w:t>s</w:t>
      </w:r>
      <w:r w:rsidR="003E7CAC">
        <w:t xml:space="preserve"> on soil carbon </w:t>
      </w:r>
      <w:r w:rsidR="003026A5">
        <w:t>stocks.</w:t>
      </w:r>
      <w:r w:rsidR="003E7CAC">
        <w:t xml:space="preserve"> </w:t>
      </w:r>
      <w:r w:rsidR="00C76801">
        <w:t xml:space="preserve">Moreover, </w:t>
      </w:r>
      <w:r w:rsidR="00EF2B2C">
        <w:t xml:space="preserve">patterned ground is considered a potential </w:t>
      </w:r>
      <w:proofErr w:type="spellStart"/>
      <w:r w:rsidR="00EF2B2C">
        <w:t>paleoclimatic</w:t>
      </w:r>
      <w:proofErr w:type="spellEnd"/>
      <w:r w:rsidR="00EF2B2C">
        <w:t xml:space="preserve"> indicator based on the expected relation between pattern size and permafrost conditions such as active layer depth (Hallet and </w:t>
      </w:r>
      <w:proofErr w:type="spellStart"/>
      <w:r w:rsidR="00EF2B2C">
        <w:t>Prestrud</w:t>
      </w:r>
      <w:proofErr w:type="spellEnd"/>
      <w:r w:rsidR="00EF2B2C">
        <w:t>, 1986).</w:t>
      </w:r>
    </w:p>
    <w:p w14:paraId="4550B257" w14:textId="77777777" w:rsidR="00E16E44" w:rsidRDefault="00D41639" w:rsidP="00810A29">
      <w:r>
        <w:t>A variety of mechanisms have been suggested for the origin of sor</w:t>
      </w:r>
      <w:r w:rsidR="004B3792">
        <w:t>ted circles and other patterned-</w:t>
      </w:r>
      <w:r>
        <w:t>ground landforms (cf</w:t>
      </w:r>
      <w:r w:rsidR="000B7ABD">
        <w:t>.</w:t>
      </w:r>
      <w:r>
        <w:t xml:space="preserve"> </w:t>
      </w:r>
      <w:r w:rsidR="000B7ABD">
        <w:t>Washburn, 1980</w:t>
      </w:r>
      <w:r>
        <w:t>), but recent work focus</w:t>
      </w:r>
      <w:r w:rsidR="000B7ABD">
        <w:t>ses</w:t>
      </w:r>
      <w:r>
        <w:t xml:space="preserve"> on </w:t>
      </w:r>
      <w:r w:rsidR="00DA328E">
        <w:t xml:space="preserve">differential frost heave </w:t>
      </w:r>
      <w:r w:rsidR="00EC2F46">
        <w:fldChar w:fldCharType="begin"/>
      </w:r>
      <w:r w:rsidR="000B7ABD">
        <w:instrText xml:space="preserve"> ADDIN EN.CITE &lt;EndNote&gt;&lt;Cite&gt;&lt;Author&gt;Peterson&lt;/Author&gt;&lt;Year&gt;2008&lt;/Year&gt;&lt;RecNum&gt;9448&lt;/RecNum&gt;&lt;Prefix&gt;e.g. &lt;/Prefix&gt;&lt;DisplayText&gt;(e.g. Peterson, 2008)&lt;/DisplayText&gt;&lt;record&gt;&lt;rec-number&gt;9448&lt;/rec-number&gt;&lt;foreign-keys&gt;&lt;key app="EN" db-id="d2wsradv5ap2tbetw5vpzsecas2twa0vtvdv"&gt;9448&lt;/key&gt;&lt;/foreign-keys&gt;&lt;ref-type name="Journal Article"&gt;17&lt;/ref-type&gt;&lt;contributors&gt;&lt;authors&gt;&lt;author&gt;Peterson, R.A.&lt;/author&gt;&lt;/authors&gt;&lt;/contributors&gt;&lt;titles&gt;&lt;title&gt;Stability analysis and numerical simulation of differential frost heave&lt;/title&gt;&lt;secondary-title&gt;Math. Geosci.&lt;/secondary-title&gt;&lt;/titles&gt;&lt;periodical&gt;&lt;full-title&gt;Math. Geosci.&lt;/full-title&gt;&lt;/periodical&gt;&lt;pages&gt;277-298&lt;/pages&gt;&lt;volume&gt;40&lt;/volume&gt;&lt;dates&gt;&lt;year&gt;2008&lt;/year&gt;&lt;/dates&gt;&lt;urls&gt;&lt;/urls&gt;&lt;electronic-resource-num&gt;10.1007/s11004-008-9150-z&lt;/electronic-resource-num&gt;&lt;/record&gt;&lt;/Cite&gt;&lt;/EndNote&gt;</w:instrText>
      </w:r>
      <w:r w:rsidR="00EC2F46">
        <w:fldChar w:fldCharType="separate"/>
      </w:r>
      <w:r w:rsidR="000B7ABD">
        <w:rPr>
          <w:noProof/>
        </w:rPr>
        <w:t>(</w:t>
      </w:r>
      <w:hyperlink w:anchor="_ENREF_25" w:tooltip="Peterson, 2008 #9448" w:history="1">
        <w:r w:rsidR="00721DB9">
          <w:rPr>
            <w:noProof/>
          </w:rPr>
          <w:t>e.g. Peterson, 2008</w:t>
        </w:r>
      </w:hyperlink>
      <w:r w:rsidR="000B7ABD">
        <w:rPr>
          <w:noProof/>
        </w:rPr>
        <w:t>)</w:t>
      </w:r>
      <w:r w:rsidR="00EC2F46">
        <w:fldChar w:fldCharType="end"/>
      </w:r>
      <w:r w:rsidR="00EC2F46">
        <w:t>, and its feedback with</w:t>
      </w:r>
      <w:r w:rsidR="00DA328E">
        <w:t xml:space="preserve"> </w:t>
      </w:r>
      <w:r w:rsidR="002E1B31">
        <w:t xml:space="preserve">progressive </w:t>
      </w:r>
      <w:r w:rsidR="00DA328E">
        <w:t xml:space="preserve">sorting </w:t>
      </w:r>
      <w:r w:rsidR="00DA328E">
        <w:fldChar w:fldCharType="begin"/>
      </w:r>
      <w:r w:rsidR="000B7ABD">
        <w:instrText xml:space="preserve"> ADDIN EN.CITE &lt;EndNote&gt;&lt;Cite&gt;&lt;Author&gt;Kessler&lt;/Author&gt;&lt;Year&gt;2001&lt;/Year&gt;&lt;RecNum&gt;8216&lt;/RecNum&gt;&lt;Prefix&gt;e.g. &lt;/Prefix&gt;&lt;DisplayText&gt;(e.g. Kessler et al., 2001; Kessler and Werner, 2003)&lt;/DisplayText&gt;&lt;record&gt;&lt;rec-number&gt;8216&lt;/rec-number&gt;&lt;foreign-keys&gt;&lt;key app="EN" db-id="d2wsradv5ap2tbetw5vpzsecas2twa0vtvdv"&gt;8216&lt;/key&gt;&lt;/foreign-keys&gt;&lt;ref-type name="Journal Article"&gt;17&lt;/ref-type&gt;&lt;contributors&gt;&lt;authors&gt;&lt;author&gt;Kessler, M. A.&lt;/author&gt;&lt;author&gt;Murray, A. B.&lt;/author&gt;&lt;author&gt;Werner, B. T.&lt;/author&gt;&lt;author&gt;Hallet, B.&lt;/author&gt;&lt;/authors&gt;&lt;/contributors&gt;&lt;titles&gt;&lt;title&gt;A model for sorted circles as self-organized patterns&lt;/title&gt;&lt;secondary-title&gt;Journal of Geophysical Research-Solid Earth&lt;/secondary-title&gt;&lt;/titles&gt;&lt;periodical&gt;&lt;full-title&gt;Journal of Geophysical Research-Solid Earth&lt;/full-title&gt;&lt;/periodical&gt;&lt;pages&gt;13287-13306&lt;/pages&gt;&lt;volume&gt;106&lt;/volume&gt;&lt;number&gt;B7&lt;/number&gt;&lt;dates&gt;&lt;year&gt;2001&lt;/year&gt;&lt;pub-dates&gt;&lt;date&gt;Jul&lt;/date&gt;&lt;/pub-dates&gt;&lt;/dates&gt;&lt;isbn&gt;0148-0227&lt;/isbn&gt;&lt;accession-num&gt;ISI:000169906100003&lt;/accession-num&gt;&lt;urls&gt;&lt;related-urls&gt;&lt;url&gt;&amp;lt;Go to ISI&amp;gt;://000169906100003 &lt;/url&gt;&lt;/related-urls&gt;&lt;/urls&gt;&lt;/record&gt;&lt;/Cite&gt;&lt;Cite&gt;&lt;Author&gt;Kessler&lt;/Author&gt;&lt;Year&gt;2003&lt;/Year&gt;&lt;RecNum&gt;7860&lt;/RecNum&gt;&lt;record&gt;&lt;rec-number&gt;7860&lt;/rec-number&gt;&lt;foreign-keys&gt;&lt;key app="EN" db-id="d2wsradv5ap2tbetw5vpzsecas2twa0vtvdv"&gt;7860&lt;/key&gt;&lt;/foreign-keys&gt;&lt;ref-type name="Journal Article"&gt;17&lt;/ref-type&gt;&lt;contributors&gt;&lt;authors&gt;&lt;author&gt;Kessler, M. A.&lt;/author&gt;&lt;author&gt;Werner, B. T.&lt;/author&gt;&lt;/authors&gt;&lt;/contributors&gt;&lt;titles&gt;&lt;title&gt;Self-organization of sorted patterned ground&lt;/title&gt;&lt;secondary-title&gt;Science&lt;/secondary-title&gt;&lt;/titles&gt;&lt;periodical&gt;&lt;full-title&gt;Science&lt;/full-title&gt;&lt;/periodical&gt;&lt;pages&gt;380-383&lt;/pages&gt;&lt;volume&gt;299&lt;/volume&gt;&lt;number&gt;5605&lt;/number&gt;&lt;dates&gt;&lt;year&gt;2003&lt;/year&gt;&lt;pub-dates&gt;&lt;date&gt;Jan&lt;/date&gt;&lt;/pub-dates&gt;&lt;/dates&gt;&lt;accession-num&gt;ISI:000180426800041&lt;/accession-num&gt;&lt;urls&gt;&lt;related-urls&gt;&lt;url&gt;&amp;lt;Go to ISI&amp;gt;://000180426800041 &lt;/url&gt;&lt;/related-urls&gt;&lt;/urls&gt;&lt;/record&gt;&lt;/Cite&gt;&lt;/EndNote&gt;</w:instrText>
      </w:r>
      <w:r w:rsidR="00DA328E">
        <w:fldChar w:fldCharType="separate"/>
      </w:r>
      <w:r w:rsidR="000B7ABD">
        <w:rPr>
          <w:noProof/>
        </w:rPr>
        <w:t xml:space="preserve">(e.g. </w:t>
      </w:r>
      <w:hyperlink w:anchor="_ENREF_16" w:tooltip="Kessler, 2001 #8216" w:history="1">
        <w:r w:rsidR="00721DB9">
          <w:rPr>
            <w:noProof/>
          </w:rPr>
          <w:t>Kessler et al., 2001</w:t>
        </w:r>
      </w:hyperlink>
      <w:r w:rsidR="000B7ABD">
        <w:rPr>
          <w:noProof/>
        </w:rPr>
        <w:t xml:space="preserve">; </w:t>
      </w:r>
      <w:hyperlink w:anchor="_ENREF_17" w:tooltip="Kessler, 2003 #7860" w:history="1">
        <w:r w:rsidR="00721DB9">
          <w:rPr>
            <w:noProof/>
          </w:rPr>
          <w:t>Kessler and Werner, 2003</w:t>
        </w:r>
      </w:hyperlink>
      <w:r w:rsidR="000B7ABD">
        <w:rPr>
          <w:noProof/>
        </w:rPr>
        <w:t>)</w:t>
      </w:r>
      <w:r w:rsidR="00DA328E">
        <w:fldChar w:fldCharType="end"/>
      </w:r>
      <w:r w:rsidR="00EC2F46">
        <w:t xml:space="preserve">. Scientific progress within this field </w:t>
      </w:r>
      <w:r w:rsidR="005A3076">
        <w:t>is due to a</w:t>
      </w:r>
      <w:r w:rsidR="00EC2F46">
        <w:t xml:space="preserve"> combination </w:t>
      </w:r>
      <w:r w:rsidR="00EC2F46">
        <w:lastRenderedPageBreak/>
        <w:t xml:space="preserve">of thorough field investigations, laboratory work and theoretical studies </w:t>
      </w:r>
      <w:r w:rsidR="00EC2F46">
        <w:fldChar w:fldCharType="begin"/>
      </w:r>
      <w:r w:rsidR="00EC2F46">
        <w:instrText xml:space="preserve"> ADDIN EN.CITE &lt;EndNote&gt;&lt;Cite&gt;&lt;Author&gt;Hallet&lt;/Author&gt;&lt;Year&gt;1998&lt;/Year&gt;&lt;RecNum&gt;9446&lt;/RecNum&gt;&lt;DisplayText&gt;(Hallet, 1998)&lt;/DisplayText&gt;&lt;record&gt;&lt;rec-number&gt;9446&lt;/rec-number&gt;&lt;foreign-keys&gt;&lt;key app="EN" db-id="d2wsradv5ap2tbetw5vpzsecas2twa0vtvdv"&gt;9446&lt;/key&gt;&lt;/foreign-keys&gt;&lt;ref-type name="Conference Proceedings"&gt;10&lt;/ref-type&gt;&lt;contributors&gt;&lt;authors&gt;&lt;author&gt;Hallet, B.&lt;/author&gt;&lt;/authors&gt;&lt;secondary-authors&gt;&lt;author&gt;Lewkowicz, A. G.&lt;/author&gt;&lt;/secondary-authors&gt;&lt;/contributors&gt;&lt;titles&gt;&lt;title&gt;Measurement of soil motion in sorted circles, western Spitsbergen&lt;/title&gt;&lt;secondary-title&gt;Seventh International Concerence on Permafrost&lt;/secondary-title&gt;&lt;/titles&gt;&lt;pages&gt;415-420&lt;/pages&gt;&lt;dates&gt;&lt;year&gt;1998&lt;/year&gt;&lt;/dates&gt;&lt;pub-location&gt;Yellowknife&lt;/pub-location&gt;&lt;publisher&gt;Collection Nordicana&lt;/publisher&gt;&lt;urls&gt;&lt;/urls&gt;&lt;/record&gt;&lt;/Cite&gt;&lt;/EndNote&gt;</w:instrText>
      </w:r>
      <w:r w:rsidR="00EC2F46">
        <w:fldChar w:fldCharType="separate"/>
      </w:r>
      <w:r w:rsidR="00EC2F46">
        <w:rPr>
          <w:noProof/>
        </w:rPr>
        <w:t>(</w:t>
      </w:r>
      <w:hyperlink w:anchor="_ENREF_10" w:tooltip="Hallet, 1998 #9446" w:history="1">
        <w:r w:rsidR="00721DB9">
          <w:rPr>
            <w:noProof/>
          </w:rPr>
          <w:t>Hallet, 1998</w:t>
        </w:r>
      </w:hyperlink>
      <w:r w:rsidR="00EC2F46">
        <w:rPr>
          <w:noProof/>
        </w:rPr>
        <w:t>)</w:t>
      </w:r>
      <w:r w:rsidR="00EC2F46">
        <w:fldChar w:fldCharType="end"/>
      </w:r>
      <w:r w:rsidR="002E1B31">
        <w:t xml:space="preserve">, and </w:t>
      </w:r>
      <w:r w:rsidR="003026A5">
        <w:t xml:space="preserve">has led to numerical models describing </w:t>
      </w:r>
      <w:r w:rsidR="005A3076">
        <w:t xml:space="preserve">the development of </w:t>
      </w:r>
      <w:r w:rsidR="003026A5">
        <w:t xml:space="preserve">unsorted circles </w:t>
      </w:r>
      <w:r w:rsidR="003026A5">
        <w:fldChar w:fldCharType="begin"/>
      </w:r>
      <w:r w:rsidR="003026A5">
        <w:instrText xml:space="preserve"> ADDIN EN.CITE &lt;EndNote&gt;&lt;Cite&gt;&lt;Author&gt;Peterson&lt;/Author&gt;&lt;Year&gt;2008&lt;/Year&gt;&lt;RecNum&gt;9450&lt;/RecNum&gt;&lt;DisplayText&gt;(Peterson and Krantz, 2008)&lt;/DisplayText&gt;&lt;record&gt;&lt;rec-number&gt;9450&lt;/rec-number&gt;&lt;foreign-keys&gt;&lt;key app="EN" db-id="d2wsradv5ap2tbetw5vpzsecas2twa0vtvdv"&gt;9450&lt;/key&gt;&lt;/foreign-keys&gt;&lt;ref-type name="Journal Article"&gt;17&lt;/ref-type&gt;&lt;contributors&gt;&lt;authors&gt;&lt;author&gt;Peterson, R.A.&lt;/author&gt;&lt;author&gt;Krantz, W. B.&lt;/author&gt;&lt;/authors&gt;&lt;/contributors&gt;&lt;titles&gt;&lt;title&gt;Differential frost heave model for patterned ground formation: Corroboration with observations along a North American arctic transect&lt;/title&gt;&lt;secondary-title&gt;Journal of Geophysical Research&lt;/secondary-title&gt;&lt;/titles&gt;&lt;periodical&gt;&lt;full-title&gt;Journal of Geophysical Research&lt;/full-title&gt;&lt;/periodical&gt;&lt;volume&gt;113&lt;/volume&gt;&lt;dates&gt;&lt;year&gt;2008&lt;/year&gt;&lt;/dates&gt;&lt;urls&gt;&lt;/urls&gt;&lt;electronic-resource-num&gt;10.1029/2007JG000559&lt;/electronic-resource-num&gt;&lt;/record&gt;&lt;/Cite&gt;&lt;/EndNote&gt;</w:instrText>
      </w:r>
      <w:r w:rsidR="003026A5">
        <w:fldChar w:fldCharType="separate"/>
      </w:r>
      <w:r w:rsidR="003026A5">
        <w:rPr>
          <w:noProof/>
        </w:rPr>
        <w:t>(</w:t>
      </w:r>
      <w:hyperlink w:anchor="_ENREF_26" w:tooltip="Peterson, 2008 #9450" w:history="1">
        <w:r w:rsidR="00721DB9">
          <w:rPr>
            <w:noProof/>
          </w:rPr>
          <w:t>Peterson and Krantz, 2008</w:t>
        </w:r>
      </w:hyperlink>
      <w:r w:rsidR="003026A5">
        <w:rPr>
          <w:noProof/>
        </w:rPr>
        <w:t>)</w:t>
      </w:r>
      <w:r w:rsidR="003026A5">
        <w:fldChar w:fldCharType="end"/>
      </w:r>
      <w:r w:rsidR="000B7ABD">
        <w:t>,</w:t>
      </w:r>
      <w:r w:rsidR="00D25586">
        <w:t xml:space="preserve"> </w:t>
      </w:r>
      <w:r w:rsidR="003026A5">
        <w:t xml:space="preserve">and </w:t>
      </w:r>
      <w:r w:rsidR="002E1B31">
        <w:t>sorted cir</w:t>
      </w:r>
      <w:r w:rsidR="004B3792">
        <w:t>cles and other sorted patterned-</w:t>
      </w:r>
      <w:r w:rsidR="002E1B31">
        <w:t>ground landform</w:t>
      </w:r>
      <w:r w:rsidR="005A3076">
        <w:t>s</w:t>
      </w:r>
      <w:r w:rsidR="002E1B31">
        <w:t xml:space="preserve"> </w:t>
      </w:r>
      <w:r w:rsidR="009D297E">
        <w:fldChar w:fldCharType="begin"/>
      </w:r>
      <w:r w:rsidR="0052085A">
        <w:instrText xml:space="preserve"> ADDIN EN.CITE &lt;EndNote&gt;&lt;Cite&gt;&lt;Author&gt;Kessler&lt;/Author&gt;&lt;Year&gt;2001&lt;/Year&gt;&lt;RecNum&gt;8216&lt;/RecNum&gt;&lt;DisplayText&gt;(Kessler et al., 2001; Kessler and Werner, 2003)&lt;/DisplayText&gt;&lt;record&gt;&lt;rec-number&gt;8216&lt;/rec-number&gt;&lt;foreign-keys&gt;&lt;key app="EN" db-id="d2wsradv5ap2tbetw5vpzsecas2twa0vtvdv"&gt;8216&lt;/key&gt;&lt;/foreign-keys&gt;&lt;ref-type name="Journal Article"&gt;17&lt;/ref-type&gt;&lt;contributors&gt;&lt;authors&gt;&lt;author&gt;Kessler, M. A.&lt;/author&gt;&lt;author&gt;Murray, A. B.&lt;/author&gt;&lt;author&gt;Werner, B. T.&lt;/author&gt;&lt;author&gt;Hallet, B.&lt;/author&gt;&lt;/authors&gt;&lt;/contributors&gt;&lt;titles&gt;&lt;title&gt;A model for sorted circles as self-organized patterns&lt;/title&gt;&lt;secondary-title&gt;Journal of Geophysical Research-Solid Earth&lt;/secondary-title&gt;&lt;/titles&gt;&lt;periodical&gt;&lt;full-title&gt;Journal of Geophysical Research-Solid Earth&lt;/full-title&gt;&lt;/periodical&gt;&lt;pages&gt;13287-13306&lt;/pages&gt;&lt;volume&gt;106&lt;/volume&gt;&lt;number&gt;B7&lt;/number&gt;&lt;dates&gt;&lt;year&gt;2001&lt;/year&gt;&lt;pub-dates&gt;&lt;date&gt;Jul&lt;/date&gt;&lt;/pub-dates&gt;&lt;/dates&gt;&lt;isbn&gt;0148-0227&lt;/isbn&gt;&lt;accession-num&gt;ISI:000169906100003&lt;/accession-num&gt;&lt;urls&gt;&lt;related-urls&gt;&lt;url&gt;&amp;lt;Go to ISI&amp;gt;://000169906100003 &lt;/url&gt;&lt;/related-urls&gt;&lt;/urls&gt;&lt;/record&gt;&lt;/Cite&gt;&lt;Cite&gt;&lt;Author&gt;Kessler&lt;/Author&gt;&lt;Year&gt;2003&lt;/Year&gt;&lt;RecNum&gt;7860&lt;/RecNum&gt;&lt;record&gt;&lt;rec-number&gt;7860&lt;/rec-number&gt;&lt;foreign-keys&gt;&lt;key app="EN" db-id="d2wsradv5ap2tbetw5vpzsecas2twa0vtvdv"&gt;7860&lt;/key&gt;&lt;/foreign-keys&gt;&lt;ref-type name="Journal Article"&gt;17&lt;/ref-type&gt;&lt;contributors&gt;&lt;authors&gt;&lt;author&gt;Kessler, M. A.&lt;/author&gt;&lt;author&gt;Werner, B. T.&lt;/author&gt;&lt;/authors&gt;&lt;/contributors&gt;&lt;titles&gt;&lt;title&gt;Self-organization of sorted patterned ground&lt;/title&gt;&lt;secondary-title&gt;Science&lt;/secondary-title&gt;&lt;/titles&gt;&lt;periodical&gt;&lt;full-title&gt;Science&lt;/full-title&gt;&lt;/periodical&gt;&lt;pages&gt;380-383&lt;/pages&gt;&lt;volume&gt;299&lt;/volume&gt;&lt;number&gt;5605&lt;/number&gt;&lt;dates&gt;&lt;year&gt;2003&lt;/year&gt;&lt;pub-dates&gt;&lt;date&gt;Jan&lt;/date&gt;&lt;/pub-dates&gt;&lt;/dates&gt;&lt;accession-num&gt;ISI:000180426800041&lt;/accession-num&gt;&lt;urls&gt;&lt;related-urls&gt;&lt;url&gt;&amp;lt;Go to ISI&amp;gt;://000180426800041 &lt;/url&gt;&lt;/related-urls&gt;&lt;/urls&gt;&lt;/record&gt;&lt;/Cite&gt;&lt;/EndNote&gt;</w:instrText>
      </w:r>
      <w:r w:rsidR="009D297E">
        <w:fldChar w:fldCharType="separate"/>
      </w:r>
      <w:r w:rsidR="0052085A">
        <w:rPr>
          <w:noProof/>
        </w:rPr>
        <w:t>(</w:t>
      </w:r>
      <w:hyperlink w:anchor="_ENREF_16" w:tooltip="Kessler, 2001 #8216" w:history="1">
        <w:r w:rsidR="00721DB9">
          <w:rPr>
            <w:noProof/>
          </w:rPr>
          <w:t>Kessler et al., 2001</w:t>
        </w:r>
      </w:hyperlink>
      <w:r w:rsidR="0052085A">
        <w:rPr>
          <w:noProof/>
        </w:rPr>
        <w:t xml:space="preserve">; </w:t>
      </w:r>
      <w:hyperlink w:anchor="_ENREF_17" w:tooltip="Kessler, 2003 #7860" w:history="1">
        <w:r w:rsidR="00721DB9">
          <w:rPr>
            <w:noProof/>
          </w:rPr>
          <w:t>Kessler and Werner, 2003</w:t>
        </w:r>
      </w:hyperlink>
      <w:r w:rsidR="0052085A">
        <w:rPr>
          <w:noProof/>
        </w:rPr>
        <w:t>)</w:t>
      </w:r>
      <w:r w:rsidR="009D297E">
        <w:fldChar w:fldCharType="end"/>
      </w:r>
      <w:r w:rsidR="00C45FAA">
        <w:t>. In the</w:t>
      </w:r>
      <w:r w:rsidR="009D297E">
        <w:t xml:space="preserve"> model</w:t>
      </w:r>
      <w:r w:rsidR="00C45FAA">
        <w:t xml:space="preserve"> of</w:t>
      </w:r>
      <w:r w:rsidR="002E1B31">
        <w:t xml:space="preserve"> </w:t>
      </w:r>
      <w:hyperlink w:anchor="_ENREF_17" w:tooltip="Kessler, 2003 #7860" w:history="1">
        <w:r w:rsidR="00721DB9">
          <w:fldChar w:fldCharType="begin"/>
        </w:r>
        <w:r w:rsidR="00721DB9">
          <w:instrText xml:space="preserve"> ADDIN EN.CITE &lt;EndNote&gt;&lt;Cite AuthorYear="1"&gt;&lt;Author&gt;Kessler&lt;/Author&gt;&lt;Year&gt;2003&lt;/Year&gt;&lt;RecNum&gt;7860&lt;/RecNum&gt;&lt;DisplayText&gt;Kessler and Werner (2003)&lt;/DisplayText&gt;&lt;record&gt;&lt;rec-number&gt;7860&lt;/rec-number&gt;&lt;foreign-keys&gt;&lt;key app="EN" db-id="d2wsradv5ap2tbetw5vpzsecas2twa0vtvdv"&gt;7860&lt;/key&gt;&lt;/foreign-keys&gt;&lt;ref-type name="Journal Article"&gt;17&lt;/ref-type&gt;&lt;contributors&gt;&lt;authors&gt;&lt;author&gt;Kessler, M. A.&lt;/author&gt;&lt;author&gt;Werner, B. T.&lt;/author&gt;&lt;/authors&gt;&lt;/contributors&gt;&lt;titles&gt;&lt;title&gt;Self-organization of sorted patterned ground&lt;/title&gt;&lt;secondary-title&gt;Science&lt;/secondary-title&gt;&lt;/titles&gt;&lt;periodical&gt;&lt;full-title&gt;Science&lt;/full-title&gt;&lt;/periodical&gt;&lt;pages&gt;380-383&lt;/pages&gt;&lt;volume&gt;299&lt;/volume&gt;&lt;number&gt;5605&lt;/number&gt;&lt;dates&gt;&lt;year&gt;2003&lt;/year&gt;&lt;pub-dates&gt;&lt;date&gt;Jan&lt;/date&gt;&lt;/pub-dates&gt;&lt;/dates&gt;&lt;accession-num&gt;ISI:000180426800041&lt;/accession-num&gt;&lt;urls&gt;&lt;related-urls&gt;&lt;url&gt;&amp;lt;Go to ISI&amp;gt;://000180426800041 &lt;/url&gt;&lt;/related-urls&gt;&lt;/urls&gt;&lt;/record&gt;&lt;/Cite&gt;&lt;/EndNote&gt;</w:instrText>
        </w:r>
        <w:r w:rsidR="00721DB9">
          <w:fldChar w:fldCharType="separate"/>
        </w:r>
        <w:r w:rsidR="00721DB9">
          <w:rPr>
            <w:noProof/>
          </w:rPr>
          <w:t>Kessler and Werner (2003)</w:t>
        </w:r>
        <w:r w:rsidR="00721DB9">
          <w:fldChar w:fldCharType="end"/>
        </w:r>
      </w:hyperlink>
      <w:r w:rsidR="009D297E">
        <w:t xml:space="preserve">, </w:t>
      </w:r>
      <w:r w:rsidR="0052085A">
        <w:t>two main mechanisms determine the development of circles</w:t>
      </w:r>
      <w:r w:rsidR="002E1B31">
        <w:t xml:space="preserve"> from the starting point of a stone layer above fine-grained soil. </w:t>
      </w:r>
      <w:r w:rsidR="000D270D">
        <w:t>First, fine material and stones are transported in opposite directions</w:t>
      </w:r>
      <w:r w:rsidR="005A3076" w:rsidRPr="005A3076">
        <w:t xml:space="preserve"> </w:t>
      </w:r>
      <w:r w:rsidR="005A3076">
        <w:t>normal to the freezing front during freeze-thaw cycles, with a lateral component due to the differential freeze</w:t>
      </w:r>
      <w:r w:rsidR="007C06A3">
        <w:t>-</w:t>
      </w:r>
      <w:r w:rsidR="005A3076">
        <w:t>thaw</w:t>
      </w:r>
      <w:r w:rsidR="000D270D">
        <w:t>. Second, as stones through time</w:t>
      </w:r>
      <w:r w:rsidR="005A3076">
        <w:t xml:space="preserve"> </w:t>
      </w:r>
      <w:r w:rsidR="000D270D">
        <w:t xml:space="preserve">are </w:t>
      </w:r>
      <w:r w:rsidR="007C06A3">
        <w:t xml:space="preserve">thus </w:t>
      </w:r>
      <w:r w:rsidR="000D270D">
        <w:t xml:space="preserve">sorted into elongated regions, </w:t>
      </w:r>
      <w:r w:rsidR="005A3076">
        <w:t>the</w:t>
      </w:r>
      <w:r w:rsidR="000D270D">
        <w:t xml:space="preserve"> </w:t>
      </w:r>
      <w:proofErr w:type="gramStart"/>
      <w:r w:rsidR="000D270D">
        <w:t>stone domains are progressively squeezed by the fine</w:t>
      </w:r>
      <w:proofErr w:type="gramEnd"/>
      <w:r w:rsidR="000D270D">
        <w:t xml:space="preserve"> domains</w:t>
      </w:r>
      <w:r w:rsidR="00930B45">
        <w:t xml:space="preserve"> during winter freeze-up</w:t>
      </w:r>
      <w:r w:rsidR="007C06A3">
        <w:t>,</w:t>
      </w:r>
      <w:r w:rsidR="00930B45">
        <w:t xml:space="preserve"> when the rapidly cooling stone domain cause</w:t>
      </w:r>
      <w:r w:rsidR="00E16E44">
        <w:t>s</w:t>
      </w:r>
      <w:r w:rsidR="00930B45">
        <w:t xml:space="preserve"> lateral frost heave within the fine domain. </w:t>
      </w:r>
      <w:r w:rsidR="00E16E44">
        <w:t xml:space="preserve">The effect </w:t>
      </w:r>
      <w:r w:rsidR="002E1B31">
        <w:t xml:space="preserve">of the </w:t>
      </w:r>
      <w:r w:rsidR="005A3076">
        <w:t>second</w:t>
      </w:r>
      <w:r w:rsidR="002E1B31">
        <w:t xml:space="preserve"> mechanism </w:t>
      </w:r>
      <w:r w:rsidR="00E16E44">
        <w:t xml:space="preserve">is </w:t>
      </w:r>
      <w:r w:rsidR="00C6275B">
        <w:t xml:space="preserve">stone transport along </w:t>
      </w:r>
      <w:r w:rsidR="00E16E44">
        <w:t xml:space="preserve">the long axis of </w:t>
      </w:r>
      <w:r w:rsidR="00C6275B">
        <w:t>the stone domains</w:t>
      </w:r>
      <w:r w:rsidR="00E16E44">
        <w:t xml:space="preserve">. </w:t>
      </w:r>
      <w:r w:rsidR="00A974D9">
        <w:t xml:space="preserve">Pattern types change in model runs due to </w:t>
      </w:r>
      <w:r w:rsidR="00DB4BF8">
        <w:t>increasing</w:t>
      </w:r>
      <w:r w:rsidR="00A974D9">
        <w:t xml:space="preserve"> slope (causing stripes to develop), </w:t>
      </w:r>
      <w:r w:rsidR="00DB4BF8">
        <w:t xml:space="preserve">decreasing </w:t>
      </w:r>
      <w:r w:rsidR="00A974D9">
        <w:t xml:space="preserve">stone concentration </w:t>
      </w:r>
      <w:r w:rsidR="00FE0C20">
        <w:t xml:space="preserve">(leading to stone labyrinths </w:t>
      </w:r>
      <w:r w:rsidR="00965DAB">
        <w:t>and stone isla</w:t>
      </w:r>
      <w:r w:rsidR="00FE0C20">
        <w:t xml:space="preserve">nds), </w:t>
      </w:r>
      <w:r w:rsidR="00A974D9">
        <w:t xml:space="preserve">and </w:t>
      </w:r>
      <w:r w:rsidR="00965DAB">
        <w:t xml:space="preserve">increasing </w:t>
      </w:r>
      <w:r w:rsidR="00A974D9">
        <w:t>lateral confinement</w:t>
      </w:r>
      <w:r w:rsidR="00661FAB">
        <w:t xml:space="preserve"> (favouring</w:t>
      </w:r>
      <w:r w:rsidR="00D25586">
        <w:t xml:space="preserve"> po</w:t>
      </w:r>
      <w:r w:rsidR="00661FAB">
        <w:t>lygonal patterns).</w:t>
      </w:r>
      <w:r w:rsidR="00FE0C20">
        <w:t xml:space="preserve"> </w:t>
      </w:r>
    </w:p>
    <w:p w14:paraId="43D68CB2" w14:textId="77777777" w:rsidR="00F90E92" w:rsidRPr="006E7DA2" w:rsidRDefault="00742B7A" w:rsidP="00810A29">
      <w:r>
        <w:t xml:space="preserve">The model of </w:t>
      </w:r>
      <w:hyperlink w:anchor="_ENREF_17" w:tooltip="Kessler, 2003 #7860" w:history="1">
        <w:r w:rsidR="00721DB9">
          <w:fldChar w:fldCharType="begin"/>
        </w:r>
        <w:r w:rsidR="00721DB9">
          <w:instrText xml:space="preserve"> ADDIN EN.CITE &lt;EndNote&gt;&lt;Cite AuthorYear="1"&gt;&lt;Author&gt;Kessler&lt;/Author&gt;&lt;Year&gt;2003&lt;/Year&gt;&lt;RecNum&gt;7860&lt;/RecNum&gt;&lt;DisplayText&gt;Kessler and Werner (2003)&lt;/DisplayText&gt;&lt;record&gt;&lt;rec-number&gt;7860&lt;/rec-number&gt;&lt;foreign-keys&gt;&lt;key app="EN" db-id="d2wsradv5ap2tbetw5vpzsecas2twa0vtvdv"&gt;7860&lt;/key&gt;&lt;/foreign-keys&gt;&lt;ref-type name="Journal Article"&gt;17&lt;/ref-type&gt;&lt;contributors&gt;&lt;authors&gt;&lt;author&gt;Kessler, M. A.&lt;/author&gt;&lt;author&gt;Werner, B. T.&lt;/author&gt;&lt;/authors&gt;&lt;/contributors&gt;&lt;titles&gt;&lt;title&gt;Self-organization of sorted patterned ground&lt;/title&gt;&lt;secondary-title&gt;Science&lt;/secondary-title&gt;&lt;/titles&gt;&lt;periodical&gt;&lt;full-title&gt;Science&lt;/full-title&gt;&lt;/periodical&gt;&lt;pages&gt;380-383&lt;/pages&gt;&lt;volume&gt;299&lt;/volume&gt;&lt;number&gt;5605&lt;/number&gt;&lt;dates&gt;&lt;year&gt;2003&lt;/year&gt;&lt;pub-dates&gt;&lt;date&gt;Jan&lt;/date&gt;&lt;/pub-dates&gt;&lt;/dates&gt;&lt;accession-num&gt;ISI:000180426800041&lt;/accession-num&gt;&lt;urls&gt;&lt;related-urls&gt;&lt;url&gt;&amp;lt;Go to ISI&amp;gt;://000180426800041 &lt;/url&gt;&lt;/related-urls&gt;&lt;/urls&gt;&lt;/record&gt;&lt;/Cite&gt;&lt;/EndNote&gt;</w:instrText>
        </w:r>
        <w:r w:rsidR="00721DB9">
          <w:fldChar w:fldCharType="separate"/>
        </w:r>
        <w:r w:rsidR="00721DB9">
          <w:rPr>
            <w:noProof/>
          </w:rPr>
          <w:t>Kessler and Werner (2003)</w:t>
        </w:r>
        <w:r w:rsidR="00721DB9">
          <w:fldChar w:fldCharType="end"/>
        </w:r>
      </w:hyperlink>
      <w:r>
        <w:t xml:space="preserve"> can be considered an hypothesis for the main m</w:t>
      </w:r>
      <w:r w:rsidR="004B3792">
        <w:t>echanisms involved in patterned-</w:t>
      </w:r>
      <w:r>
        <w:t xml:space="preserve">ground formation. It provides specific predictions about the dynamics of centre and border domains. </w:t>
      </w:r>
      <w:r w:rsidR="007C06A3">
        <w:t>However, e</w:t>
      </w:r>
      <w:r w:rsidR="005877F7">
        <w:t>mpirical</w:t>
      </w:r>
      <w:r>
        <w:t xml:space="preserve"> data of </w:t>
      </w:r>
      <w:r w:rsidR="005877F7">
        <w:t xml:space="preserve">sorted circle </w:t>
      </w:r>
      <w:r>
        <w:t xml:space="preserve">dynamics </w:t>
      </w:r>
      <w:r w:rsidR="007C06A3">
        <w:t xml:space="preserve">consist </w:t>
      </w:r>
      <w:r>
        <w:t xml:space="preserve">so far </w:t>
      </w:r>
      <w:r w:rsidR="005877F7">
        <w:t xml:space="preserve">only </w:t>
      </w:r>
      <w:r>
        <w:t xml:space="preserve">of point measurements </w:t>
      </w:r>
      <w:r>
        <w:fldChar w:fldCharType="begin"/>
      </w:r>
      <w:r w:rsidR="00721DB9">
        <w:instrText xml:space="preserve"> ADDIN EN.CITE &lt;EndNote&gt;&lt;Cite&gt;&lt;Author&gt;Hallet&lt;/Author&gt;&lt;Year&gt;1998&lt;/Year&gt;&lt;RecNum&gt;9446&lt;/RecNum&gt;&lt;Prefix&gt;e.g. &lt;/Prefix&gt;&lt;DisplayText&gt;(e.g. Hallet and Prestrud, 1986; Hallet, 1998)&lt;/DisplayText&gt;&lt;record&gt;&lt;rec-number&gt;9446&lt;/rec-number&gt;&lt;foreign-keys&gt;&lt;key app="EN" db-id="d2wsradv5ap2tbetw5vpzsecas2twa0vtvdv"&gt;9446&lt;/key&gt;&lt;/foreign-keys&gt;&lt;ref-type name="Conference Proceedings"&gt;10&lt;/ref-type&gt;&lt;contributors&gt;&lt;authors&gt;&lt;author&gt;Hallet, B.&lt;/author&gt;&lt;/authors&gt;&lt;secondary-authors&gt;&lt;author&gt;Lewkowicz, A. G.&lt;/author&gt;&lt;/secondary-authors&gt;&lt;/contributors&gt;&lt;titles&gt;&lt;title&gt;Measurement of soil motion in sorted circles, western Spitsbergen&lt;/title&gt;&lt;secondary-title&gt;Seventh International Concerence on Permafrost&lt;/secondary-title&gt;&lt;/titles&gt;&lt;pages&gt;415-420&lt;/pages&gt;&lt;dates&gt;&lt;year&gt;1998&lt;/year&gt;&lt;/dates&gt;&lt;pub-location&gt;Yellowknife&lt;/pub-location&gt;&lt;publisher&gt;Collection Nordicana&lt;/publisher&gt;&lt;urls&gt;&lt;/urls&gt;&lt;/record&gt;&lt;/Cite&gt;&lt;Cite&gt;&lt;Author&gt;Hallet&lt;/Author&gt;&lt;Year&gt;1986&lt;/Year&gt;&lt;RecNum&gt;8195&lt;/RecNum&gt;&lt;record&gt;&lt;rec-number&gt;8195&lt;/rec-number&gt;&lt;foreign-keys&gt;&lt;key app="EN" db-id="d2wsradv5ap2tbetw5vpzsecas2twa0vtvdv"&gt;8195&lt;/key&gt;&lt;/foreign-keys&gt;&lt;ref-type name="Journal Article"&gt;17&lt;/ref-type&gt;&lt;contributors&gt;&lt;authors&gt;&lt;author&gt;Hallet, B.&lt;/author&gt;&lt;author&gt;Prestrud, S.&lt;/author&gt;&lt;/authors&gt;&lt;/contributors&gt;&lt;titles&gt;&lt;title&gt;Dynamics of Periglacial Sorted Circles in Western Spitsbergen&lt;/title&gt;&lt;secondary-title&gt;Quaternary Research&lt;/secondary-title&gt;&lt;/titles&gt;&lt;periodical&gt;&lt;full-title&gt;Quaternary Research&lt;/full-title&gt;&lt;/periodical&gt;&lt;pages&gt;81-99&lt;/pages&gt;&lt;volume&gt;26&lt;/volume&gt;&lt;number&gt;1&lt;/number&gt;&lt;dates&gt;&lt;year&gt;1986&lt;/year&gt;&lt;pub-dates&gt;&lt;date&gt;Jul&lt;/date&gt;&lt;/pub-dates&gt;&lt;/dates&gt;&lt;isbn&gt;0033-5894&lt;/isbn&gt;&lt;accession-num&gt;ISI:A1986D099300006&lt;/accession-num&gt;&lt;urls&gt;&lt;related-urls&gt;&lt;url&gt;&amp;lt;Go to ISI&amp;gt;://A1986D099300006 &lt;/url&gt;&lt;/related-urls&gt;&lt;/urls&gt;&lt;/record&gt;&lt;/Cite&gt;&lt;/EndNote&gt;</w:instrText>
      </w:r>
      <w:r>
        <w:fldChar w:fldCharType="separate"/>
      </w:r>
      <w:r w:rsidR="00721DB9">
        <w:rPr>
          <w:noProof/>
        </w:rPr>
        <w:t xml:space="preserve">(e.g. </w:t>
      </w:r>
      <w:hyperlink w:anchor="_ENREF_8" w:tooltip="Hallet, 1986 #8195" w:history="1">
        <w:r w:rsidR="00721DB9">
          <w:rPr>
            <w:noProof/>
          </w:rPr>
          <w:t>Hallet and Prestrud, 1986</w:t>
        </w:r>
      </w:hyperlink>
      <w:r w:rsidR="00721DB9">
        <w:rPr>
          <w:noProof/>
        </w:rPr>
        <w:t xml:space="preserve">; </w:t>
      </w:r>
      <w:hyperlink w:anchor="_ENREF_10" w:tooltip="Hallet, 1998 #9446" w:history="1">
        <w:r w:rsidR="00721DB9">
          <w:rPr>
            <w:noProof/>
          </w:rPr>
          <w:t>Hallet, 1998</w:t>
        </w:r>
      </w:hyperlink>
      <w:r w:rsidR="00721DB9">
        <w:rPr>
          <w:noProof/>
        </w:rPr>
        <w:t>)</w:t>
      </w:r>
      <w:r>
        <w:fldChar w:fldCharType="end"/>
      </w:r>
      <w:r>
        <w:t>, while measurements of the</w:t>
      </w:r>
      <w:r w:rsidR="007C06A3">
        <w:t xml:space="preserve"> three-dimensional</w:t>
      </w:r>
      <w:r>
        <w:t xml:space="preserve"> </w:t>
      </w:r>
      <w:r w:rsidR="007C06A3">
        <w:t xml:space="preserve">surface </w:t>
      </w:r>
      <w:r>
        <w:t>displacement field</w:t>
      </w:r>
      <w:r w:rsidR="004B3792">
        <w:t>s</w:t>
      </w:r>
      <w:r>
        <w:t xml:space="preserve"> </w:t>
      </w:r>
      <w:r w:rsidR="00291891">
        <w:t>should be</w:t>
      </w:r>
      <w:r>
        <w:t xml:space="preserve"> feasible </w:t>
      </w:r>
      <w:r w:rsidR="007C06A3">
        <w:t xml:space="preserve">today </w:t>
      </w:r>
      <w:r>
        <w:t xml:space="preserve">– even over short timescales. </w:t>
      </w:r>
      <w:r w:rsidR="005877F7">
        <w:t xml:space="preserve">Such data would be better suited to test these </w:t>
      </w:r>
      <w:r w:rsidR="00291891">
        <w:t>predictions</w:t>
      </w:r>
      <w:r w:rsidR="006403B4">
        <w:t>. Questions</w:t>
      </w:r>
      <w:r w:rsidR="00F90E92" w:rsidRPr="006E7DA2">
        <w:t xml:space="preserve"> arise also if and how the dynamics of the circles might be influenced by changes in the underlying </w:t>
      </w:r>
      <w:r w:rsidR="009E1E5E" w:rsidRPr="006E7DA2">
        <w:t>frozen ground</w:t>
      </w:r>
      <w:r w:rsidR="00F90E92" w:rsidRPr="006E7DA2">
        <w:t xml:space="preserve">, such as changes in </w:t>
      </w:r>
      <w:r w:rsidR="009E1E5E" w:rsidRPr="006E7DA2">
        <w:t>its</w:t>
      </w:r>
      <w:r w:rsidR="00F90E92" w:rsidRPr="006E7DA2">
        <w:t xml:space="preserve"> thermal </w:t>
      </w:r>
      <w:r w:rsidR="009E1E5E" w:rsidRPr="006E7DA2">
        <w:t>properties and structure,</w:t>
      </w:r>
      <w:r w:rsidR="00F90E92" w:rsidRPr="006E7DA2">
        <w:t xml:space="preserve"> and related impacts on the </w:t>
      </w:r>
      <w:r w:rsidR="00E63140" w:rsidRPr="006E7DA2">
        <w:t xml:space="preserve">ground </w:t>
      </w:r>
      <w:r w:rsidR="00F90E92" w:rsidRPr="006E7DA2">
        <w:t xml:space="preserve">hydrology. </w:t>
      </w:r>
      <w:r w:rsidR="00291891">
        <w:t>A comprehensive benchmark of present-day dynamics would aid research on this subject, which is linked</w:t>
      </w:r>
      <w:r w:rsidR="006403B4">
        <w:t xml:space="preserve"> to the potential importance of cryoturbation and differential frost heave in the global </w:t>
      </w:r>
      <w:r w:rsidR="007C3ED4">
        <w:t>carbon cycle</w:t>
      </w:r>
      <w:r w:rsidR="00291891">
        <w:t xml:space="preserve">. </w:t>
      </w:r>
      <w:r w:rsidR="009E1E5E" w:rsidRPr="006E7DA2">
        <w:t xml:space="preserve">Ultimately, better understanding of the processes involved in the dynamics of </w:t>
      </w:r>
      <w:r w:rsidR="00291891">
        <w:t>patterned ground</w:t>
      </w:r>
      <w:r w:rsidR="009E1E5E" w:rsidRPr="006E7DA2">
        <w:t xml:space="preserve"> and their changes over time would facilitate their use as indicator for present and past environmental conditions in cold regions.</w:t>
      </w:r>
      <w:r w:rsidR="00291891">
        <w:t xml:space="preserve"> </w:t>
      </w:r>
      <w:r w:rsidR="002213CF">
        <w:t xml:space="preserve">Our objective is thus to </w:t>
      </w:r>
      <w:r w:rsidR="0049206B">
        <w:t>test a methodology for deriving</w:t>
      </w:r>
      <w:r w:rsidR="002213CF">
        <w:t xml:space="preserve"> the</w:t>
      </w:r>
      <w:r w:rsidR="00E6131A">
        <w:t xml:space="preserve"> </w:t>
      </w:r>
      <w:r w:rsidR="003924D5">
        <w:t xml:space="preserve">3D </w:t>
      </w:r>
      <w:r w:rsidR="00E6131A">
        <w:t xml:space="preserve">surface </w:t>
      </w:r>
      <w:r w:rsidR="003924D5">
        <w:t>kinematics</w:t>
      </w:r>
      <w:r w:rsidR="00E6131A">
        <w:t xml:space="preserve"> of sorted circles</w:t>
      </w:r>
      <w:r w:rsidR="0049206B">
        <w:t>, and to analyse such initial data with respect to predictions from conceptual and numerical models</w:t>
      </w:r>
      <w:r w:rsidR="002213CF">
        <w:t>.</w:t>
      </w:r>
    </w:p>
    <w:p w14:paraId="18E06162" w14:textId="77777777" w:rsidR="009E1E5E" w:rsidRDefault="009E1E5E" w:rsidP="00810A29">
      <w:r w:rsidRPr="006E7DA2">
        <w:t>To quantify the surface kinematics of selected sorted circles we apply the Structure-from-Motion (</w:t>
      </w:r>
      <w:proofErr w:type="spellStart"/>
      <w:r w:rsidRPr="006E7DA2">
        <w:t>SfM</w:t>
      </w:r>
      <w:proofErr w:type="spellEnd"/>
      <w:r w:rsidRPr="006E7DA2">
        <w:t xml:space="preserve">) technology to a multi-temporal set </w:t>
      </w:r>
      <w:r w:rsidR="00E63140" w:rsidRPr="006E7DA2">
        <w:t>of terrestrial images to derive</w:t>
      </w:r>
      <w:r w:rsidRPr="006E7DA2">
        <w:t xml:space="preserve"> vertical and horizontal componen</w:t>
      </w:r>
      <w:r w:rsidR="00507EAE" w:rsidRPr="006E7DA2">
        <w:t xml:space="preserve">ts of change over time. </w:t>
      </w:r>
      <w:proofErr w:type="spellStart"/>
      <w:r w:rsidR="00507EAE" w:rsidRPr="006E7DA2">
        <w:t>SfM</w:t>
      </w:r>
      <w:proofErr w:type="spellEnd"/>
      <w:r w:rsidR="00507EAE" w:rsidRPr="006E7DA2">
        <w:t xml:space="preserve"> combines well-established photogrammetric </w:t>
      </w:r>
      <w:r w:rsidR="00507EAE" w:rsidRPr="006E7DA2">
        <w:lastRenderedPageBreak/>
        <w:t xml:space="preserve">principles, in particular bundle adjustment and image matching, with modern computational methods to arrive at a powerful and user-friendly software environment that is able to </w:t>
      </w:r>
      <w:r w:rsidR="00384D8C">
        <w:t>extract a three-dimensional model from a set of images</w:t>
      </w:r>
      <w:r w:rsidR="00507EAE" w:rsidRPr="006E7DA2">
        <w:t xml:space="preserve">, which then forms the base for a range of </w:t>
      </w:r>
      <w:r w:rsidR="006C3266" w:rsidRPr="006E7DA2">
        <w:t xml:space="preserve">further </w:t>
      </w:r>
      <w:r w:rsidR="00507EAE" w:rsidRPr="006E7DA2">
        <w:t xml:space="preserve">products, among them digital elevation models (DEMs) and </w:t>
      </w:r>
      <w:proofErr w:type="spellStart"/>
      <w:r w:rsidR="00507EAE" w:rsidRPr="006E7DA2">
        <w:t>orthoimages</w:t>
      </w:r>
      <w:proofErr w:type="spellEnd"/>
      <w:r w:rsidR="00507EAE" w:rsidRPr="006E7DA2">
        <w:t xml:space="preserve">. The </w:t>
      </w:r>
      <w:proofErr w:type="spellStart"/>
      <w:r w:rsidR="00507EAE" w:rsidRPr="006E7DA2">
        <w:t>SfM</w:t>
      </w:r>
      <w:proofErr w:type="spellEnd"/>
      <w:r w:rsidR="00507EAE" w:rsidRPr="006E7DA2">
        <w:t xml:space="preserve"> technology proofed </w:t>
      </w:r>
      <w:r w:rsidR="006C3266" w:rsidRPr="006E7DA2">
        <w:t xml:space="preserve">already </w:t>
      </w:r>
      <w:r w:rsidR="00507EAE" w:rsidRPr="006E7DA2">
        <w:t xml:space="preserve">very powerful for a large range of </w:t>
      </w:r>
      <w:proofErr w:type="spellStart"/>
      <w:r w:rsidR="00507EAE" w:rsidRPr="006E7DA2">
        <w:t>geoscientific</w:t>
      </w:r>
      <w:proofErr w:type="spellEnd"/>
      <w:r w:rsidR="00507EAE" w:rsidRPr="006E7DA2">
        <w:t xml:space="preserve"> application</w:t>
      </w:r>
      <w:r w:rsidR="006C3266" w:rsidRPr="006E7DA2">
        <w:t>s</w:t>
      </w:r>
      <w:r w:rsidR="00507EAE" w:rsidRPr="006E7DA2">
        <w:t xml:space="preserve">, such as </w:t>
      </w:r>
      <w:r w:rsidR="000E336F">
        <w:t xml:space="preserve">geological </w:t>
      </w:r>
      <w:r w:rsidR="00554CB3">
        <w:t xml:space="preserve">and glaciological </w:t>
      </w:r>
      <w:r w:rsidR="000E336F">
        <w:t>studies, coastal erosion, river morphology, volcanic activity</w:t>
      </w:r>
      <w:r w:rsidR="00554CB3">
        <w:t xml:space="preserve">, or </w:t>
      </w:r>
      <w:proofErr w:type="spellStart"/>
      <w:r w:rsidR="00554CB3">
        <w:t>landsliding</w:t>
      </w:r>
      <w:proofErr w:type="spellEnd"/>
      <w:r w:rsidR="000E336F">
        <w:t xml:space="preserve"> </w:t>
      </w:r>
      <w:r w:rsidR="003924D5">
        <w:fldChar w:fldCharType="begin">
          <w:fldData xml:space="preserve">PEVuZE5vdGU+PENpdGU+PEF1dGhvcj5KYW1lczwvQXV0aG9yPjxZZWFyPjIwMTI8L1llYXI+PFJl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</w:fldData>
        </w:fldChar>
      </w:r>
      <w:r w:rsidR="00721DB9">
        <w:instrText xml:space="preserve"> ADDIN EN.CITE </w:instrText>
      </w:r>
      <w:r w:rsidR="00721DB9">
        <w:fldChar w:fldCharType="begin">
          <w:fldData xml:space="preserve">PEVuZE5vdGU+PENpdGU+PEF1dGhvcj5KYW1lczwvQXV0aG9yPjxZZWFyPjIwMTI8L1llYXI+PFJl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</w:fldData>
        </w:fldChar>
      </w:r>
      <w:r w:rsidR="00721DB9">
        <w:instrText xml:space="preserve"> ADDIN EN.CITE.DATA </w:instrText>
      </w:r>
      <w:r w:rsidR="00721DB9">
        <w:fldChar w:fldCharType="end"/>
      </w:r>
      <w:r w:rsidR="003924D5">
        <w:fldChar w:fldCharType="separate"/>
      </w:r>
      <w:r w:rsidR="00721DB9">
        <w:rPr>
          <w:noProof/>
        </w:rPr>
        <w:t xml:space="preserve">(e.g. </w:t>
      </w:r>
      <w:hyperlink w:anchor="_ENREF_7" w:tooltip="Girod, 2012 #3789" w:history="1">
        <w:r w:rsidR="00721DB9">
          <w:rPr>
            <w:noProof/>
          </w:rPr>
          <w:t>Girod, 2012</w:t>
        </w:r>
      </w:hyperlink>
      <w:r w:rsidR="00721DB9">
        <w:rPr>
          <w:noProof/>
        </w:rPr>
        <w:t xml:space="preserve">; </w:t>
      </w:r>
      <w:hyperlink w:anchor="_ENREF_15" w:tooltip="James, 2012 #3780" w:history="1">
        <w:r w:rsidR="00721DB9">
          <w:rPr>
            <w:noProof/>
          </w:rPr>
          <w:t>James and Robson, 2012</w:t>
        </w:r>
      </w:hyperlink>
      <w:r w:rsidR="00721DB9">
        <w:rPr>
          <w:noProof/>
        </w:rPr>
        <w:t xml:space="preserve">; </w:t>
      </w:r>
      <w:hyperlink w:anchor="_ENREF_33" w:tooltip="Westoby, 2012 #3782" w:history="1">
        <w:r w:rsidR="00721DB9">
          <w:rPr>
            <w:noProof/>
          </w:rPr>
          <w:t>Westoby et al., 2012</w:t>
        </w:r>
      </w:hyperlink>
      <w:r w:rsidR="00721DB9">
        <w:rPr>
          <w:noProof/>
        </w:rPr>
        <w:t xml:space="preserve">; </w:t>
      </w:r>
      <w:hyperlink w:anchor="_ENREF_6" w:tooltip="Fonstad, 2013 #3781" w:history="1">
        <w:r w:rsidR="00721DB9">
          <w:rPr>
            <w:noProof/>
          </w:rPr>
          <w:t>Fonstad et al., 2013</w:t>
        </w:r>
      </w:hyperlink>
      <w:r w:rsidR="00721DB9">
        <w:rPr>
          <w:noProof/>
        </w:rPr>
        <w:t>)</w:t>
      </w:r>
      <w:r w:rsidR="003924D5">
        <w:fldChar w:fldCharType="end"/>
      </w:r>
      <w:r w:rsidR="000E336F">
        <w:t>.</w:t>
      </w:r>
    </w:p>
    <w:p w14:paraId="7304A279" w14:textId="77777777" w:rsidR="00364EEC" w:rsidRPr="006E7DA2" w:rsidRDefault="00364EEC" w:rsidP="00364EEC">
      <w:pPr>
        <w:pStyle w:val="Heading1"/>
      </w:pPr>
      <w:r w:rsidRPr="006E7DA2">
        <w:t>Method</w:t>
      </w:r>
    </w:p>
    <w:p w14:paraId="13D9ECCD" w14:textId="77777777" w:rsidR="00364EEC" w:rsidRPr="006E7DA2" w:rsidRDefault="00364EEC" w:rsidP="00364EEC">
      <w:pPr>
        <w:pStyle w:val="Heading2"/>
      </w:pPr>
      <w:r w:rsidRPr="006E7DA2">
        <w:tab/>
        <w:t>Study site and data</w:t>
      </w:r>
      <w:r w:rsidR="00D51CA4">
        <w:t xml:space="preserve"> collection</w:t>
      </w:r>
    </w:p>
    <w:p w14:paraId="2A5E3D3B" w14:textId="77777777" w:rsidR="003447DF" w:rsidRDefault="006C3266" w:rsidP="00810A29">
      <w:pPr>
        <w:rPr>
          <w:rFonts w:eastAsia="Calibri"/>
          <w:lang w:eastAsia="en-US"/>
        </w:rPr>
      </w:pPr>
      <w:r w:rsidRPr="006E7DA2">
        <w:rPr>
          <w:rFonts w:eastAsia="Calibri"/>
          <w:lang w:eastAsia="en-US"/>
        </w:rPr>
        <w:t>For our study we select</w:t>
      </w:r>
      <w:r w:rsidR="007F7759" w:rsidRPr="006E7DA2">
        <w:rPr>
          <w:rFonts w:eastAsia="Calibri"/>
          <w:lang w:eastAsia="en-US"/>
        </w:rPr>
        <w:t>ed</w:t>
      </w:r>
      <w:r w:rsidRPr="006E7DA2">
        <w:rPr>
          <w:rFonts w:eastAsia="Calibri"/>
          <w:lang w:eastAsia="en-US"/>
        </w:rPr>
        <w:t xml:space="preserve"> a series of three adjacent </w:t>
      </w:r>
      <w:r w:rsidR="007F7759" w:rsidRPr="006E7DA2">
        <w:rPr>
          <w:rFonts w:eastAsia="Calibri"/>
          <w:lang w:eastAsia="en-US"/>
        </w:rPr>
        <w:t xml:space="preserve">sorted circles at </w:t>
      </w:r>
      <w:proofErr w:type="spellStart"/>
      <w:r w:rsidR="007F7759" w:rsidRPr="006E7DA2">
        <w:rPr>
          <w:rFonts w:eastAsia="Calibri"/>
          <w:lang w:eastAsia="en-US"/>
        </w:rPr>
        <w:t>Kvadehuksletta</w:t>
      </w:r>
      <w:proofErr w:type="spellEnd"/>
      <w:r w:rsidR="007F7759" w:rsidRPr="006E7DA2">
        <w:rPr>
          <w:rFonts w:eastAsia="Calibri"/>
          <w:lang w:eastAsia="en-US"/>
        </w:rPr>
        <w:t xml:space="preserve">, </w:t>
      </w:r>
      <w:proofErr w:type="spellStart"/>
      <w:r w:rsidR="007F7759" w:rsidRPr="006E7DA2">
        <w:rPr>
          <w:rFonts w:eastAsia="Calibri"/>
          <w:lang w:eastAsia="en-US"/>
        </w:rPr>
        <w:t>Brøggerhalvøy</w:t>
      </w:r>
      <w:r w:rsidR="00F66509">
        <w:rPr>
          <w:rFonts w:eastAsia="Calibri"/>
          <w:lang w:eastAsia="en-US"/>
        </w:rPr>
        <w:t>a</w:t>
      </w:r>
      <w:proofErr w:type="spellEnd"/>
      <w:r w:rsidR="00F66509">
        <w:rPr>
          <w:rFonts w:eastAsia="Calibri"/>
          <w:lang w:eastAsia="en-US"/>
        </w:rPr>
        <w:t>, Western Spitsbergen (Fig. 1</w:t>
      </w:r>
      <w:r w:rsidR="007F7759" w:rsidRPr="006E7DA2">
        <w:rPr>
          <w:rFonts w:eastAsia="Calibri"/>
          <w:lang w:eastAsia="en-US"/>
        </w:rPr>
        <w:t xml:space="preserve">). </w:t>
      </w:r>
      <w:r w:rsidR="00AA61F9">
        <w:rPr>
          <w:rFonts w:eastAsia="Calibri"/>
          <w:lang w:eastAsia="en-US"/>
        </w:rPr>
        <w:t>The o</w:t>
      </w:r>
      <w:r w:rsidR="00AA61F9" w:rsidRPr="006E7DA2">
        <w:rPr>
          <w:rFonts w:eastAsia="Calibri"/>
          <w:lang w:eastAsia="en-US"/>
        </w:rPr>
        <w:t xml:space="preserve">verall elevation level </w:t>
      </w:r>
      <w:proofErr w:type="spellStart"/>
      <w:proofErr w:type="gramStart"/>
      <w:r w:rsidR="00AA61F9">
        <w:rPr>
          <w:rFonts w:eastAsia="Calibri"/>
          <w:lang w:eastAsia="en-US"/>
        </w:rPr>
        <w:t>asl</w:t>
      </w:r>
      <w:proofErr w:type="spellEnd"/>
      <w:proofErr w:type="gramEnd"/>
      <w:r w:rsidR="00AA61F9">
        <w:rPr>
          <w:rFonts w:eastAsia="Calibri"/>
          <w:lang w:eastAsia="en-US"/>
        </w:rPr>
        <w:t xml:space="preserve">. </w:t>
      </w:r>
      <w:proofErr w:type="gramStart"/>
      <w:r w:rsidR="00AA61F9">
        <w:rPr>
          <w:rFonts w:eastAsia="Calibri"/>
          <w:lang w:eastAsia="en-US"/>
        </w:rPr>
        <w:t>of</w:t>
      </w:r>
      <w:proofErr w:type="gramEnd"/>
      <w:r w:rsidR="00AA61F9">
        <w:rPr>
          <w:rFonts w:eastAsia="Calibri"/>
          <w:lang w:eastAsia="en-US"/>
        </w:rPr>
        <w:t xml:space="preserve"> the circles studied is around 82 to 83</w:t>
      </w:r>
      <w:r w:rsidR="00AA61F9" w:rsidRPr="006E7DA2">
        <w:rPr>
          <w:rFonts w:eastAsia="Calibri"/>
          <w:lang w:eastAsia="en-US"/>
        </w:rPr>
        <w:t xml:space="preserve"> m</w:t>
      </w:r>
      <w:r w:rsidR="00AA61F9">
        <w:rPr>
          <w:rFonts w:eastAsia="Calibri"/>
          <w:lang w:eastAsia="en-US"/>
        </w:rPr>
        <w:t xml:space="preserve">. </w:t>
      </w:r>
      <w:r w:rsidR="007F7759" w:rsidRPr="006E7DA2">
        <w:rPr>
          <w:rFonts w:eastAsia="Calibri"/>
          <w:lang w:eastAsia="en-US"/>
        </w:rPr>
        <w:t xml:space="preserve">The sorted circles at </w:t>
      </w:r>
      <w:proofErr w:type="spellStart"/>
      <w:r w:rsidR="00AA61F9">
        <w:rPr>
          <w:rFonts w:eastAsia="Calibri"/>
          <w:lang w:eastAsia="en-US"/>
        </w:rPr>
        <w:t>Kvadehuksletta</w:t>
      </w:r>
      <w:proofErr w:type="spellEnd"/>
      <w:r w:rsidR="00AA61F9" w:rsidRPr="006E7DA2">
        <w:rPr>
          <w:rFonts w:eastAsia="Calibri"/>
          <w:lang w:eastAsia="en-US"/>
        </w:rPr>
        <w:t xml:space="preserve"> </w:t>
      </w:r>
      <w:r w:rsidR="007F7759" w:rsidRPr="006E7DA2">
        <w:rPr>
          <w:rFonts w:eastAsia="Calibri"/>
          <w:lang w:eastAsia="en-US"/>
        </w:rPr>
        <w:t>are among the best-developed of their kind on Earth, as far as known</w:t>
      </w:r>
      <w:r w:rsidR="0049206B">
        <w:rPr>
          <w:rFonts w:eastAsia="Calibri"/>
          <w:lang w:eastAsia="en-US"/>
        </w:rPr>
        <w:t xml:space="preserve"> to us</w:t>
      </w:r>
      <w:r w:rsidR="007F7759" w:rsidRPr="006E7DA2">
        <w:rPr>
          <w:rFonts w:eastAsia="Calibri"/>
          <w:lang w:eastAsia="en-US"/>
        </w:rPr>
        <w:t xml:space="preserve">, and comparably easy to </w:t>
      </w:r>
      <w:r w:rsidR="006D093B" w:rsidRPr="006E7DA2">
        <w:rPr>
          <w:rFonts w:eastAsia="Calibri"/>
          <w:lang w:eastAsia="en-US"/>
        </w:rPr>
        <w:t>access</w:t>
      </w:r>
      <w:r w:rsidR="007F7759" w:rsidRPr="006E7DA2">
        <w:rPr>
          <w:rFonts w:eastAsia="Calibri"/>
          <w:lang w:eastAsia="en-US"/>
        </w:rPr>
        <w:t xml:space="preserve"> </w:t>
      </w:r>
      <w:r w:rsidR="00554CB3">
        <w:rPr>
          <w:rFonts w:eastAsia="Calibri"/>
          <w:lang w:eastAsia="en-US"/>
        </w:rPr>
        <w:t>10 km to the southeast</w:t>
      </w:r>
      <w:r w:rsidR="00554CB3" w:rsidRPr="006E7DA2">
        <w:rPr>
          <w:rFonts w:eastAsia="Calibri"/>
          <w:lang w:eastAsia="en-US"/>
        </w:rPr>
        <w:t xml:space="preserve"> </w:t>
      </w:r>
      <w:r w:rsidR="007F7759" w:rsidRPr="006E7DA2">
        <w:rPr>
          <w:rFonts w:eastAsia="Calibri"/>
          <w:lang w:eastAsia="en-US"/>
        </w:rPr>
        <w:t xml:space="preserve">from the </w:t>
      </w:r>
      <w:proofErr w:type="spellStart"/>
      <w:r w:rsidR="007F7759" w:rsidRPr="006E7DA2">
        <w:rPr>
          <w:rFonts w:eastAsia="Calibri"/>
          <w:lang w:eastAsia="en-US"/>
        </w:rPr>
        <w:t>Ny</w:t>
      </w:r>
      <w:r w:rsidR="00BF2B12">
        <w:rPr>
          <w:rFonts w:eastAsia="Calibri"/>
          <w:lang w:eastAsia="en-US"/>
        </w:rPr>
        <w:t>-</w:t>
      </w:r>
      <w:r w:rsidR="007F7759" w:rsidRPr="006E7DA2">
        <w:rPr>
          <w:rFonts w:eastAsia="Calibri"/>
          <w:lang w:eastAsia="en-US"/>
        </w:rPr>
        <w:t>Ålesund</w:t>
      </w:r>
      <w:proofErr w:type="spellEnd"/>
      <w:r w:rsidR="007F7759" w:rsidRPr="006E7DA2">
        <w:rPr>
          <w:rFonts w:eastAsia="Calibri"/>
          <w:lang w:eastAsia="en-US"/>
        </w:rPr>
        <w:t xml:space="preserve"> research station, and with the </w:t>
      </w:r>
      <w:proofErr w:type="spellStart"/>
      <w:r w:rsidR="007F7759" w:rsidRPr="006E7DA2">
        <w:rPr>
          <w:rFonts w:eastAsia="Calibri"/>
          <w:lang w:eastAsia="en-US"/>
        </w:rPr>
        <w:t>Geopol</w:t>
      </w:r>
      <w:proofErr w:type="spellEnd"/>
      <w:r w:rsidR="007F7759" w:rsidRPr="006E7DA2">
        <w:rPr>
          <w:rFonts w:eastAsia="Calibri"/>
          <w:lang w:eastAsia="en-US"/>
        </w:rPr>
        <w:t xml:space="preserve"> </w:t>
      </w:r>
      <w:r w:rsidR="0055077D" w:rsidRPr="006E7DA2">
        <w:rPr>
          <w:rFonts w:eastAsia="Calibri"/>
          <w:lang w:eastAsia="en-US"/>
        </w:rPr>
        <w:t xml:space="preserve">hut </w:t>
      </w:r>
      <w:r w:rsidR="007F7759" w:rsidRPr="006E7DA2">
        <w:rPr>
          <w:rFonts w:eastAsia="Calibri"/>
          <w:lang w:eastAsia="en-US"/>
        </w:rPr>
        <w:t>in close vicinity. As a result these circles have been subject to a nu</w:t>
      </w:r>
      <w:r w:rsidR="00554CB3">
        <w:rPr>
          <w:rFonts w:eastAsia="Calibri"/>
          <w:lang w:eastAsia="en-US"/>
        </w:rPr>
        <w:t xml:space="preserve">mber of earlier investigations </w:t>
      </w:r>
      <w:r w:rsidR="00A1511F">
        <w:rPr>
          <w:rFonts w:eastAsia="Calibri"/>
          <w:lang w:eastAsia="en-US"/>
        </w:rPr>
        <w:fldChar w:fldCharType="begin">
          <w:fldData xml:space="preserve">PEVuZE5vdGU+PENpdGU+PEF1dGhvcj5BbmRlcnNvbjwvQXV0aG9yPjxZZWFyPjE5ODg8L1llYXI+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</w:fldData>
        </w:fldChar>
      </w:r>
      <w:r w:rsidR="00721DB9">
        <w:rPr>
          <w:rFonts w:eastAsia="Calibri"/>
          <w:lang w:eastAsia="en-US"/>
        </w:rPr>
        <w:instrText xml:space="preserve"> ADDIN EN.CITE </w:instrText>
      </w:r>
      <w:r w:rsidR="00721DB9">
        <w:rPr>
          <w:rFonts w:eastAsia="Calibri"/>
          <w:lang w:eastAsia="en-US"/>
        </w:rPr>
        <w:fldChar w:fldCharType="begin">
          <w:fldData xml:space="preserve">PEVuZE5vdGU+PENpdGU+PEF1dGhvcj5BbmRlcnNvbjwvQXV0aG9yPjxZZWFyPjE5ODg8L1llYXI+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</w:fldData>
        </w:fldChar>
      </w:r>
      <w:r w:rsidR="00721DB9">
        <w:rPr>
          <w:rFonts w:eastAsia="Calibri"/>
          <w:lang w:eastAsia="en-US"/>
        </w:rPr>
        <w:instrText xml:space="preserve"> ADDIN EN.CITE.DATA </w:instrText>
      </w:r>
      <w:r w:rsidR="00721DB9">
        <w:rPr>
          <w:rFonts w:eastAsia="Calibri"/>
          <w:lang w:eastAsia="en-US"/>
        </w:rPr>
      </w:r>
      <w:r w:rsidR="00721DB9">
        <w:rPr>
          <w:rFonts w:eastAsia="Calibri"/>
          <w:lang w:eastAsia="en-US"/>
        </w:rPr>
        <w:fldChar w:fldCharType="end"/>
      </w:r>
      <w:r w:rsidR="00A1511F">
        <w:rPr>
          <w:rFonts w:eastAsia="Calibri"/>
          <w:lang w:eastAsia="en-US"/>
        </w:rPr>
      </w:r>
      <w:r w:rsidR="00A1511F">
        <w:rPr>
          <w:rFonts w:eastAsia="Calibri"/>
          <w:lang w:eastAsia="en-US"/>
        </w:rPr>
        <w:fldChar w:fldCharType="separate"/>
      </w:r>
      <w:r w:rsidR="00721DB9">
        <w:rPr>
          <w:rFonts w:eastAsia="Calibri"/>
          <w:noProof/>
          <w:lang w:eastAsia="en-US"/>
        </w:rPr>
        <w:t>(</w:t>
      </w:r>
      <w:hyperlink w:anchor="_ENREF_8" w:tooltip="Hallet, 1986 #8195" w:history="1">
        <w:r w:rsidR="00721DB9">
          <w:rPr>
            <w:rFonts w:eastAsia="Calibri"/>
            <w:noProof/>
            <w:lang w:eastAsia="en-US"/>
          </w:rPr>
          <w:t>Hallet and Prestrud, 1986</w:t>
        </w:r>
      </w:hyperlink>
      <w:r w:rsidR="00721DB9">
        <w:rPr>
          <w:rFonts w:eastAsia="Calibri"/>
          <w:noProof/>
          <w:lang w:eastAsia="en-US"/>
        </w:rPr>
        <w:t xml:space="preserve">; </w:t>
      </w:r>
      <w:hyperlink w:anchor="_ENREF_1" w:tooltip="Anderson, 1988 #5114" w:history="1">
        <w:r w:rsidR="00721DB9">
          <w:rPr>
            <w:rFonts w:eastAsia="Calibri"/>
            <w:noProof/>
            <w:lang w:eastAsia="en-US"/>
          </w:rPr>
          <w:t>Anderson, 1988</w:t>
        </w:r>
      </w:hyperlink>
      <w:r w:rsidR="00721DB9">
        <w:rPr>
          <w:rFonts w:eastAsia="Calibri"/>
          <w:noProof/>
          <w:lang w:eastAsia="en-US"/>
        </w:rPr>
        <w:t xml:space="preserve">; </w:t>
      </w:r>
      <w:hyperlink w:anchor="_ENREF_9" w:tooltip="Hallet, 1988 #5335" w:history="1">
        <w:r w:rsidR="00721DB9">
          <w:rPr>
            <w:rFonts w:eastAsia="Calibri"/>
            <w:noProof/>
            <w:lang w:eastAsia="en-US"/>
          </w:rPr>
          <w:t>Hallet et al., 1988</w:t>
        </w:r>
      </w:hyperlink>
      <w:r w:rsidR="00721DB9">
        <w:rPr>
          <w:rFonts w:eastAsia="Calibri"/>
          <w:noProof/>
          <w:lang w:eastAsia="en-US"/>
        </w:rPr>
        <w:t xml:space="preserve">; </w:t>
      </w:r>
      <w:hyperlink w:anchor="_ENREF_5" w:tooltip="Etzelmuller, 1991 #7862" w:history="1">
        <w:r w:rsidR="00721DB9">
          <w:rPr>
            <w:rFonts w:eastAsia="Calibri"/>
            <w:noProof/>
            <w:lang w:eastAsia="en-US"/>
          </w:rPr>
          <w:t>Etzelmuller and Sollid, 1991</w:t>
        </w:r>
      </w:hyperlink>
      <w:r w:rsidR="00721DB9">
        <w:rPr>
          <w:rFonts w:eastAsia="Calibri"/>
          <w:noProof/>
          <w:lang w:eastAsia="en-US"/>
        </w:rPr>
        <w:t xml:space="preserve">; </w:t>
      </w:r>
      <w:hyperlink w:anchor="_ENREF_10" w:tooltip="Hallet, 1998 #9446" w:history="1">
        <w:r w:rsidR="00721DB9">
          <w:rPr>
            <w:rFonts w:eastAsia="Calibri"/>
            <w:noProof/>
            <w:lang w:eastAsia="en-US"/>
          </w:rPr>
          <w:t>Hallet, 1998</w:t>
        </w:r>
      </w:hyperlink>
      <w:r w:rsidR="00721DB9">
        <w:rPr>
          <w:rFonts w:eastAsia="Calibri"/>
          <w:noProof/>
          <w:lang w:eastAsia="en-US"/>
        </w:rPr>
        <w:t xml:space="preserve">; </w:t>
      </w:r>
      <w:hyperlink w:anchor="_ENREF_29" w:tooltip="Putkonen, 1998 #7590" w:history="1">
        <w:r w:rsidR="00721DB9">
          <w:rPr>
            <w:rFonts w:eastAsia="Calibri"/>
            <w:noProof/>
            <w:lang w:eastAsia="en-US"/>
          </w:rPr>
          <w:t>Putkonen, 1998</w:t>
        </w:r>
      </w:hyperlink>
      <w:r w:rsidR="00721DB9">
        <w:rPr>
          <w:rFonts w:eastAsia="Calibri"/>
          <w:noProof/>
          <w:lang w:eastAsia="en-US"/>
        </w:rPr>
        <w:t>)</w:t>
      </w:r>
      <w:r w:rsidR="00A1511F">
        <w:rPr>
          <w:rFonts w:eastAsia="Calibri"/>
          <w:lang w:eastAsia="en-US"/>
        </w:rPr>
        <w:fldChar w:fldCharType="end"/>
      </w:r>
      <w:r w:rsidR="00CA0143">
        <w:rPr>
          <w:rFonts w:eastAsia="Calibri"/>
          <w:lang w:eastAsia="en-US"/>
        </w:rPr>
        <w:t xml:space="preserve"> </w:t>
      </w:r>
      <w:r w:rsidR="00554CB3">
        <w:rPr>
          <w:rFonts w:eastAsia="Calibri"/>
          <w:lang w:eastAsia="en-US"/>
        </w:rPr>
        <w:t>(</w:t>
      </w:r>
      <w:r w:rsidR="007F7759" w:rsidRPr="006E7DA2">
        <w:rPr>
          <w:rFonts w:eastAsia="Calibri"/>
          <w:lang w:eastAsia="en-US"/>
        </w:rPr>
        <w:t>see also Introduction)</w:t>
      </w:r>
      <w:r w:rsidR="003440E6">
        <w:rPr>
          <w:rFonts w:eastAsia="Calibri"/>
          <w:lang w:eastAsia="en-US"/>
        </w:rPr>
        <w:t xml:space="preserve">, and a detailed geomorphological map is also available </w:t>
      </w:r>
      <w:r w:rsidR="003440E6">
        <w:rPr>
          <w:rFonts w:eastAsia="Calibri"/>
          <w:lang w:eastAsia="en-US"/>
        </w:rPr>
        <w:fldChar w:fldCharType="begin"/>
      </w:r>
      <w:r w:rsidR="003440E6">
        <w:rPr>
          <w:rFonts w:eastAsia="Calibri"/>
          <w:lang w:eastAsia="en-US"/>
        </w:rPr>
        <w:instrText xml:space="preserve"> ADDIN EN.CITE &lt;EndNote&gt;&lt;Cite&gt;&lt;Author&gt;Tolgensbakk&lt;/Author&gt;&lt;Year&gt;1987&lt;/Year&gt;&lt;RecNum&gt;9451&lt;/RecNum&gt;&lt;DisplayText&gt;(Tolgensbakk and Sollid, 1987)&lt;/DisplayText&gt;&lt;record&gt;&lt;rec-number&gt;9451&lt;/rec-number&gt;&lt;foreign-keys&gt;&lt;key app="EN" db-id="d2wsradv5ap2tbetw5vpzsecas2twa0vtvdv"&gt;9451&lt;/key&gt;&lt;/foreign-keys&gt;&lt;ref-type name="Map"&gt;20&lt;/ref-type&gt;&lt;contributors&gt;&lt;authors&gt;&lt;author&gt;Tolgensbakk, J.&lt;/author&gt;&lt;author&gt;Sollid, J. L.&lt;/author&gt;&lt;/authors&gt;&lt;secondary-authors&gt;&lt;author&gt;Geografisk institutt, Universitetet i Oslo&lt;/author&gt;&lt;/secondary-authors&gt;&lt;/contributors&gt;&lt;titles&gt;&lt;title&gt;Kvadehuksletta, Geomorfologi og kværtærgeologi 1:10000&lt;/title&gt;&lt;/titles&gt;&lt;dates&gt;&lt;year&gt;1987&lt;/year&gt;&lt;/dates&gt;&lt;pub-location&gt;Oslo&lt;/pub-location&gt;&lt;publisher&gt;Norsk Polarinsitutt&lt;/publisher&gt;&lt;urls&gt;&lt;/urls&gt;&lt;custom1&gt;1:10000&lt;/custom1&gt;&lt;/record&gt;&lt;/Cite&gt;&lt;/EndNote&gt;</w:instrText>
      </w:r>
      <w:r w:rsidR="003440E6">
        <w:rPr>
          <w:rFonts w:eastAsia="Calibri"/>
          <w:lang w:eastAsia="en-US"/>
        </w:rPr>
        <w:fldChar w:fldCharType="separate"/>
      </w:r>
      <w:r w:rsidR="003440E6">
        <w:rPr>
          <w:rFonts w:eastAsia="Calibri"/>
          <w:noProof/>
          <w:lang w:eastAsia="en-US"/>
        </w:rPr>
        <w:t>(</w:t>
      </w:r>
      <w:hyperlink w:anchor="_ENREF_31" w:tooltip="Tolgensbakk, 1987 #9451" w:history="1">
        <w:r w:rsidR="00721DB9">
          <w:rPr>
            <w:rFonts w:eastAsia="Calibri"/>
            <w:noProof/>
            <w:lang w:eastAsia="en-US"/>
          </w:rPr>
          <w:t>Tolgensbakk and Sollid, 1987</w:t>
        </w:r>
      </w:hyperlink>
      <w:r w:rsidR="003440E6">
        <w:rPr>
          <w:rFonts w:eastAsia="Calibri"/>
          <w:noProof/>
          <w:lang w:eastAsia="en-US"/>
        </w:rPr>
        <w:t>)</w:t>
      </w:r>
      <w:r w:rsidR="003440E6">
        <w:rPr>
          <w:rFonts w:eastAsia="Calibri"/>
          <w:lang w:eastAsia="en-US"/>
        </w:rPr>
        <w:fldChar w:fldCharType="end"/>
      </w:r>
      <w:r w:rsidR="007F7759" w:rsidRPr="006E7DA2">
        <w:rPr>
          <w:rFonts w:eastAsia="Calibri"/>
          <w:lang w:eastAsia="en-US"/>
        </w:rPr>
        <w:t xml:space="preserve">. </w:t>
      </w:r>
    </w:p>
    <w:p w14:paraId="7C5FC238" w14:textId="77777777" w:rsidR="00AA742F" w:rsidRDefault="00AA742F" w:rsidP="00810A29">
      <w:pPr>
        <w:rPr>
          <w:rFonts w:eastAsia="Calibri"/>
          <w:lang w:eastAsia="en-US"/>
        </w:rPr>
      </w:pPr>
      <w:proofErr w:type="spellStart"/>
      <w:r>
        <w:rPr>
          <w:rFonts w:eastAsia="Calibri"/>
          <w:lang w:eastAsia="en-US"/>
        </w:rPr>
        <w:t>Kvadehuksletta</w:t>
      </w:r>
      <w:proofErr w:type="spellEnd"/>
      <w:r>
        <w:rPr>
          <w:rFonts w:eastAsia="Calibri"/>
          <w:lang w:eastAsia="en-US"/>
        </w:rPr>
        <w:t xml:space="preserve"> is a </w:t>
      </w:r>
      <w:r w:rsidR="00CA0143">
        <w:rPr>
          <w:rFonts w:eastAsia="Calibri"/>
          <w:lang w:eastAsia="en-US"/>
        </w:rPr>
        <w:t xml:space="preserve">wide </w:t>
      </w:r>
      <w:proofErr w:type="spellStart"/>
      <w:r>
        <w:rPr>
          <w:rFonts w:eastAsia="Calibri"/>
          <w:lang w:eastAsia="en-US"/>
        </w:rPr>
        <w:t>strandflat</w:t>
      </w:r>
      <w:proofErr w:type="spellEnd"/>
      <w:r>
        <w:rPr>
          <w:rFonts w:eastAsia="Calibri"/>
          <w:lang w:eastAsia="en-US"/>
        </w:rPr>
        <w:t xml:space="preserve">, covered with beach deposits of Holocene and older age. Our study site is situated above the </w:t>
      </w:r>
      <w:proofErr w:type="spellStart"/>
      <w:r w:rsidR="00554CB3">
        <w:rPr>
          <w:rFonts w:eastAsia="Calibri"/>
          <w:lang w:eastAsia="en-US"/>
        </w:rPr>
        <w:t>l</w:t>
      </w:r>
      <w:r>
        <w:rPr>
          <w:rFonts w:eastAsia="Calibri"/>
          <w:lang w:eastAsia="en-US"/>
        </w:rPr>
        <w:t>ateglacial</w:t>
      </w:r>
      <w:proofErr w:type="spellEnd"/>
      <w:r>
        <w:rPr>
          <w:rFonts w:eastAsia="Calibri"/>
          <w:lang w:eastAsia="en-US"/>
        </w:rPr>
        <w:t xml:space="preserve"> marine limit. Bedrock in the area consist</w:t>
      </w:r>
      <w:r w:rsidR="00EC4D8E">
        <w:rPr>
          <w:rFonts w:eastAsia="Calibri"/>
          <w:lang w:eastAsia="en-US"/>
        </w:rPr>
        <w:t>s</w:t>
      </w:r>
      <w:r>
        <w:rPr>
          <w:rFonts w:eastAsia="Calibri"/>
          <w:lang w:eastAsia="en-US"/>
        </w:rPr>
        <w:t xml:space="preserve"> of </w:t>
      </w:r>
      <w:r w:rsidR="00EC4D8E">
        <w:rPr>
          <w:rFonts w:eastAsia="Calibri"/>
          <w:lang w:eastAsia="en-US"/>
        </w:rPr>
        <w:t>dolomite, and most of the beach</w:t>
      </w:r>
      <w:r w:rsidR="00554CB3">
        <w:rPr>
          <w:rFonts w:eastAsia="Calibri"/>
          <w:lang w:eastAsia="en-US"/>
        </w:rPr>
        <w:t>-</w:t>
      </w:r>
      <w:r w:rsidR="00EC4D8E">
        <w:rPr>
          <w:rFonts w:eastAsia="Calibri"/>
          <w:lang w:eastAsia="en-US"/>
        </w:rPr>
        <w:t xml:space="preserve">ridge stones are of local origin. Due to weathering of the dolomite and </w:t>
      </w:r>
      <w:r w:rsidR="0055077D">
        <w:rPr>
          <w:rFonts w:eastAsia="Calibri"/>
          <w:lang w:eastAsia="en-US"/>
        </w:rPr>
        <w:t xml:space="preserve">subsequent </w:t>
      </w:r>
      <w:r w:rsidR="00EC4D8E">
        <w:rPr>
          <w:rFonts w:eastAsia="Calibri"/>
          <w:lang w:eastAsia="en-US"/>
        </w:rPr>
        <w:t>eluviation, a frost</w:t>
      </w:r>
      <w:r w:rsidR="00554CB3">
        <w:rPr>
          <w:rFonts w:eastAsia="Calibri"/>
          <w:lang w:eastAsia="en-US"/>
        </w:rPr>
        <w:t>-</w:t>
      </w:r>
      <w:r w:rsidR="00EC4D8E">
        <w:rPr>
          <w:rFonts w:eastAsia="Calibri"/>
          <w:lang w:eastAsia="en-US"/>
        </w:rPr>
        <w:t xml:space="preserve">susceptible </w:t>
      </w:r>
      <w:proofErr w:type="spellStart"/>
      <w:r w:rsidR="00EC4D8E">
        <w:rPr>
          <w:rFonts w:eastAsia="Calibri"/>
          <w:lang w:eastAsia="en-US"/>
        </w:rPr>
        <w:t>silty</w:t>
      </w:r>
      <w:proofErr w:type="spellEnd"/>
      <w:r w:rsidR="00EC4D8E">
        <w:rPr>
          <w:rFonts w:eastAsia="Calibri"/>
          <w:lang w:eastAsia="en-US"/>
        </w:rPr>
        <w:t xml:space="preserve"> fine material </w:t>
      </w:r>
      <w:r w:rsidR="00554CB3">
        <w:rPr>
          <w:rFonts w:eastAsia="Calibri"/>
          <w:lang w:eastAsia="en-US"/>
        </w:rPr>
        <w:t>has</w:t>
      </w:r>
      <w:r w:rsidR="00EC4D8E">
        <w:rPr>
          <w:rFonts w:eastAsia="Calibri"/>
          <w:lang w:eastAsia="en-US"/>
        </w:rPr>
        <w:t xml:space="preserve"> developed at</w:t>
      </w:r>
      <w:r w:rsidR="0055077D">
        <w:rPr>
          <w:rFonts w:eastAsia="Calibri"/>
          <w:lang w:eastAsia="en-US"/>
        </w:rPr>
        <w:t xml:space="preserve"> shallow</w:t>
      </w:r>
      <w:r w:rsidR="00EC4D8E">
        <w:rPr>
          <w:rFonts w:eastAsia="Calibri"/>
          <w:lang w:eastAsia="en-US"/>
        </w:rPr>
        <w:t xml:space="preserve"> depth </w:t>
      </w:r>
      <w:r w:rsidR="00EC4D8E">
        <w:rPr>
          <w:rFonts w:eastAsia="Calibri"/>
          <w:lang w:eastAsia="en-US"/>
        </w:rPr>
        <w:fldChar w:fldCharType="begin"/>
      </w:r>
      <w:r w:rsidR="00EC4D8E">
        <w:rPr>
          <w:rFonts w:eastAsia="Calibri"/>
          <w:lang w:eastAsia="en-US"/>
        </w:rPr>
        <w:instrText xml:space="preserve"> ADDIN EN.CITE &lt;EndNote&gt;&lt;Cite&gt;&lt;Author&gt;Etzelmuller&lt;/Author&gt;&lt;Year&gt;1991&lt;/Year&gt;&lt;RecNum&gt;7862&lt;/RecNum&gt;&lt;DisplayText&gt;(Etzelmuller and Sollid, 1991)&lt;/DisplayText&gt;&lt;record&gt;&lt;rec-number&gt;7862&lt;/rec-number&gt;&lt;foreign-keys&gt;&lt;key app="EN" db-id="d2wsradv5ap2tbetw5vpzsecas2twa0vtvdv"&gt;7862&lt;/key&gt;&lt;/foreign-keys&gt;&lt;ref-type name="Journal Article"&gt;17&lt;/ref-type&gt;&lt;contributors&gt;&lt;authors&gt;&lt;author&gt;Etzelmuller, B.&lt;/author&gt;&lt;author&gt;Sollid, J. L.&lt;/author&gt;&lt;/authors&gt;&lt;/contributors&gt;&lt;titles&gt;&lt;title&gt;The Role of Weathering and Pedological Processes for the Development of Sorted Circles on Kvadehuksletta, Svalbard - a Short Report&lt;/title&gt;&lt;secondary-title&gt;Polar Research&lt;/secondary-title&gt;&lt;/titles&gt;&lt;pages&gt;181-191&lt;/pages&gt;&lt;volume&gt;9&lt;/volume&gt;&lt;number&gt;2&lt;/number&gt;&lt;dates&gt;&lt;year&gt;1991&lt;/year&gt;&lt;pub-dates&gt;&lt;date&gt;Dec&lt;/date&gt;&lt;/pub-dates&gt;&lt;/dates&gt;&lt;accession-num&gt;ISI:A1991GZ82100007&lt;/accession-num&gt;&lt;urls&gt;&lt;related-urls&gt;&lt;url&gt;&amp;lt;Go to ISI&amp;gt;://A1991GZ82100007 &lt;/url&gt;&lt;/related-urls&gt;&lt;/urls&gt;&lt;/record&gt;&lt;/Cite&gt;&lt;/EndNote&gt;</w:instrText>
      </w:r>
      <w:r w:rsidR="00EC4D8E">
        <w:rPr>
          <w:rFonts w:eastAsia="Calibri"/>
          <w:lang w:eastAsia="en-US"/>
        </w:rPr>
        <w:fldChar w:fldCharType="separate"/>
      </w:r>
      <w:r w:rsidR="00EC4D8E">
        <w:rPr>
          <w:rFonts w:eastAsia="Calibri"/>
          <w:noProof/>
          <w:lang w:eastAsia="en-US"/>
        </w:rPr>
        <w:t>(</w:t>
      </w:r>
      <w:hyperlink w:anchor="_ENREF_5" w:tooltip="Etzelmuller, 1991 #7862" w:history="1">
        <w:r w:rsidR="00721DB9">
          <w:rPr>
            <w:rFonts w:eastAsia="Calibri"/>
            <w:noProof/>
            <w:lang w:eastAsia="en-US"/>
          </w:rPr>
          <w:t>Etzelmuller and Sollid, 1991</w:t>
        </w:r>
      </w:hyperlink>
      <w:r w:rsidR="00EC4D8E">
        <w:rPr>
          <w:rFonts w:eastAsia="Calibri"/>
          <w:noProof/>
          <w:lang w:eastAsia="en-US"/>
        </w:rPr>
        <w:t>)</w:t>
      </w:r>
      <w:r w:rsidR="00EC4D8E">
        <w:rPr>
          <w:rFonts w:eastAsia="Calibri"/>
          <w:lang w:eastAsia="en-US"/>
        </w:rPr>
        <w:fldChar w:fldCharType="end"/>
      </w:r>
      <w:r w:rsidR="00554CB3">
        <w:rPr>
          <w:rFonts w:eastAsia="Calibri"/>
          <w:lang w:eastAsia="en-US"/>
        </w:rPr>
        <w:t>,</w:t>
      </w:r>
      <w:r w:rsidR="00EC4D8E">
        <w:rPr>
          <w:rFonts w:eastAsia="Calibri"/>
          <w:lang w:eastAsia="en-US"/>
        </w:rPr>
        <w:t xml:space="preserve"> which facilitate</w:t>
      </w:r>
      <w:r w:rsidR="0055077D">
        <w:rPr>
          <w:rFonts w:eastAsia="Calibri"/>
          <w:lang w:eastAsia="en-US"/>
        </w:rPr>
        <w:t>s</w:t>
      </w:r>
      <w:r w:rsidR="00EC4D8E">
        <w:rPr>
          <w:rFonts w:eastAsia="Calibri"/>
          <w:lang w:eastAsia="en-US"/>
        </w:rPr>
        <w:t xml:space="preserve"> exactly the starting point of the Kessler and Werner (2003) model</w:t>
      </w:r>
      <w:r w:rsidR="00554CB3">
        <w:rPr>
          <w:rFonts w:eastAsia="Calibri"/>
          <w:lang w:eastAsia="en-US"/>
        </w:rPr>
        <w:t xml:space="preserve"> for development of sorted circles</w:t>
      </w:r>
      <w:r w:rsidR="00EC4D8E">
        <w:rPr>
          <w:rFonts w:eastAsia="Calibri"/>
          <w:lang w:eastAsia="en-US"/>
        </w:rPr>
        <w:t xml:space="preserve">. </w:t>
      </w:r>
      <w:r w:rsidR="0055077D">
        <w:rPr>
          <w:rFonts w:eastAsia="Calibri"/>
          <w:lang w:eastAsia="en-US"/>
        </w:rPr>
        <w:t>L</w:t>
      </w:r>
      <w:r w:rsidR="00A1511F">
        <w:rPr>
          <w:rFonts w:eastAsia="Calibri"/>
          <w:lang w:eastAsia="en-US"/>
        </w:rPr>
        <w:t xml:space="preserve">arge areas between the beach ridges are covered </w:t>
      </w:r>
      <w:r w:rsidR="00554CB3">
        <w:rPr>
          <w:rFonts w:eastAsia="Calibri"/>
          <w:lang w:eastAsia="en-US"/>
        </w:rPr>
        <w:t>by</w:t>
      </w:r>
      <w:r w:rsidR="00A1511F">
        <w:rPr>
          <w:rFonts w:eastAsia="Calibri"/>
          <w:lang w:eastAsia="en-US"/>
        </w:rPr>
        <w:t xml:space="preserve"> </w:t>
      </w:r>
      <w:r w:rsidR="00554CB3">
        <w:rPr>
          <w:rFonts w:eastAsia="Calibri"/>
          <w:lang w:eastAsia="en-US"/>
        </w:rPr>
        <w:t xml:space="preserve">such </w:t>
      </w:r>
      <w:r w:rsidR="00A1511F">
        <w:rPr>
          <w:rFonts w:eastAsia="Calibri"/>
          <w:lang w:eastAsia="en-US"/>
        </w:rPr>
        <w:t xml:space="preserve">sorted circles, grading </w:t>
      </w:r>
      <w:r w:rsidR="000630F2">
        <w:rPr>
          <w:rFonts w:eastAsia="Calibri"/>
          <w:lang w:eastAsia="en-US"/>
        </w:rPr>
        <w:t xml:space="preserve">in some areas </w:t>
      </w:r>
      <w:r w:rsidR="00A1511F">
        <w:rPr>
          <w:rFonts w:eastAsia="Calibri"/>
          <w:lang w:eastAsia="en-US"/>
        </w:rPr>
        <w:t xml:space="preserve">towards </w:t>
      </w:r>
      <w:r w:rsidR="000630F2">
        <w:rPr>
          <w:rFonts w:eastAsia="Calibri"/>
          <w:lang w:eastAsia="en-US"/>
        </w:rPr>
        <w:t xml:space="preserve">sorted polygons and, </w:t>
      </w:r>
      <w:r w:rsidR="0055077D">
        <w:rPr>
          <w:rFonts w:eastAsia="Calibri"/>
          <w:lang w:eastAsia="en-US"/>
        </w:rPr>
        <w:t>more irregular sorted forms</w:t>
      </w:r>
      <w:r w:rsidR="000630F2">
        <w:rPr>
          <w:rFonts w:eastAsia="Calibri"/>
          <w:lang w:eastAsia="en-US"/>
        </w:rPr>
        <w:t xml:space="preserve"> as well as</w:t>
      </w:r>
      <w:r w:rsidR="007D1F45">
        <w:rPr>
          <w:rFonts w:eastAsia="Calibri"/>
          <w:lang w:eastAsia="en-US"/>
        </w:rPr>
        <w:t xml:space="preserve"> </w:t>
      </w:r>
      <w:r w:rsidR="00A1511F">
        <w:rPr>
          <w:rFonts w:eastAsia="Calibri"/>
          <w:lang w:eastAsia="en-US"/>
        </w:rPr>
        <w:t xml:space="preserve">stripes on slopes </w:t>
      </w:r>
      <w:r w:rsidR="00554CB3">
        <w:rPr>
          <w:rFonts w:eastAsia="Calibri"/>
          <w:lang w:eastAsia="en-US"/>
        </w:rPr>
        <w:fldChar w:fldCharType="begin"/>
      </w:r>
      <w:r w:rsidR="00554CB3">
        <w:rPr>
          <w:rFonts w:eastAsia="Calibri"/>
          <w:lang w:eastAsia="en-US"/>
        </w:rPr>
        <w:instrText xml:space="preserve"> ADDIN EN.CITE &lt;EndNote&gt;&lt;Cite&gt;&lt;Author&gt;Tolgensbakk&lt;/Author&gt;&lt;Year&gt;1987&lt;/Year&gt;&lt;RecNum&gt;9451&lt;/RecNum&gt;&lt;DisplayText&gt;(Tolgensbakk and Sollid, 1987)&lt;/DisplayText&gt;&lt;record&gt;&lt;rec-number&gt;9451&lt;/rec-number&gt;&lt;foreign-keys&gt;&lt;key app="EN" db-id="d2wsradv5ap2tbetw5vpzsecas2twa0vtvdv"&gt;9451&lt;/key&gt;&lt;/foreign-keys&gt;&lt;ref-type name="Map"&gt;20&lt;/ref-type&gt;&lt;contributors&gt;&lt;authors&gt;&lt;author&gt;Tolgensbakk, J.&lt;/author&gt;&lt;author&gt;Sollid, J. L.&lt;/author&gt;&lt;/authors&gt;&lt;secondary-authors&gt;&lt;author&gt;Geografisk institutt, Universitetet i Oslo&lt;/author&gt;&lt;/secondary-authors&gt;&lt;/contributors&gt;&lt;titles&gt;&lt;title&gt;Kvadehuksletta, Geomorfologi og kværtærgeologi 1:10000&lt;/title&gt;&lt;/titles&gt;&lt;dates&gt;&lt;year&gt;1987&lt;/year&gt;&lt;/dates&gt;&lt;pub-location&gt;Oslo&lt;/pub-location&gt;&lt;publisher&gt;Norsk Polarinsitutt&lt;/publisher&gt;&lt;urls&gt;&lt;/urls&gt;&lt;custom1&gt;1:10000&lt;/custom1&gt;&lt;/record&gt;&lt;/Cite&gt;&lt;/EndNote&gt;</w:instrText>
      </w:r>
      <w:r w:rsidR="00554CB3">
        <w:rPr>
          <w:rFonts w:eastAsia="Calibri"/>
          <w:lang w:eastAsia="en-US"/>
        </w:rPr>
        <w:fldChar w:fldCharType="separate"/>
      </w:r>
      <w:r w:rsidR="00554CB3">
        <w:rPr>
          <w:rFonts w:eastAsia="Calibri"/>
          <w:noProof/>
          <w:lang w:eastAsia="en-US"/>
        </w:rPr>
        <w:t>(</w:t>
      </w:r>
      <w:hyperlink w:anchor="_ENREF_31" w:tooltip="Tolgensbakk, 1987 #9451" w:history="1">
        <w:r w:rsidR="00721DB9">
          <w:rPr>
            <w:rFonts w:eastAsia="Calibri"/>
            <w:noProof/>
            <w:lang w:eastAsia="en-US"/>
          </w:rPr>
          <w:t>Tolgensbakk and Sollid, 1987</w:t>
        </w:r>
      </w:hyperlink>
      <w:r w:rsidR="00554CB3">
        <w:rPr>
          <w:rFonts w:eastAsia="Calibri"/>
          <w:noProof/>
          <w:lang w:eastAsia="en-US"/>
        </w:rPr>
        <w:t>)</w:t>
      </w:r>
      <w:r w:rsidR="00554CB3">
        <w:rPr>
          <w:rFonts w:eastAsia="Calibri"/>
          <w:lang w:eastAsia="en-US"/>
        </w:rPr>
        <w:fldChar w:fldCharType="end"/>
      </w:r>
      <w:r w:rsidR="00A1511F">
        <w:rPr>
          <w:rFonts w:eastAsia="Calibri"/>
          <w:lang w:eastAsia="en-US"/>
        </w:rPr>
        <w:t>.</w:t>
      </w:r>
      <w:r w:rsidR="00CA0143">
        <w:rPr>
          <w:rFonts w:eastAsia="Calibri"/>
          <w:lang w:eastAsia="en-US"/>
        </w:rPr>
        <w:t xml:space="preserve"> </w:t>
      </w:r>
      <w:r w:rsidR="00CA0143" w:rsidRPr="0049206B">
        <w:rPr>
          <w:rFonts w:eastAsia="Calibri"/>
          <w:lang w:eastAsia="en-US"/>
        </w:rPr>
        <w:t xml:space="preserve">The fine inner domains </w:t>
      </w:r>
      <w:r w:rsidR="00554CB3" w:rsidRPr="0049206B">
        <w:rPr>
          <w:rFonts w:eastAsia="Calibri"/>
          <w:lang w:eastAsia="en-US"/>
        </w:rPr>
        <w:t>of the circles</w:t>
      </w:r>
      <w:r w:rsidR="00AA61F9">
        <w:rPr>
          <w:rFonts w:eastAsia="Calibri"/>
          <w:lang w:eastAsia="en-US"/>
        </w:rPr>
        <w:t xml:space="preserve"> often</w:t>
      </w:r>
      <w:r w:rsidR="00554CB3" w:rsidRPr="0049206B">
        <w:rPr>
          <w:rFonts w:eastAsia="Calibri"/>
          <w:lang w:eastAsia="en-US"/>
        </w:rPr>
        <w:t xml:space="preserve"> </w:t>
      </w:r>
      <w:r w:rsidR="00CA0143" w:rsidRPr="0049206B">
        <w:rPr>
          <w:rFonts w:eastAsia="Calibri"/>
          <w:lang w:eastAsia="en-US"/>
        </w:rPr>
        <w:t xml:space="preserve">have a variable cover of vegetation, mainly dominated by </w:t>
      </w:r>
      <w:proofErr w:type="spellStart"/>
      <w:r w:rsidR="00CA0143" w:rsidRPr="0049206B">
        <w:rPr>
          <w:rFonts w:eastAsia="Calibri"/>
          <w:lang w:eastAsia="en-US"/>
        </w:rPr>
        <w:t>crypto</w:t>
      </w:r>
      <w:r w:rsidR="00AA61F9">
        <w:rPr>
          <w:rFonts w:eastAsia="Calibri"/>
          <w:lang w:eastAsia="en-US"/>
        </w:rPr>
        <w:t>g</w:t>
      </w:r>
      <w:r w:rsidR="00CA0143" w:rsidRPr="0049206B">
        <w:rPr>
          <w:rFonts w:eastAsia="Calibri"/>
          <w:lang w:eastAsia="en-US"/>
        </w:rPr>
        <w:t>amic</w:t>
      </w:r>
      <w:proofErr w:type="spellEnd"/>
      <w:r w:rsidR="00CA0143" w:rsidRPr="0049206B">
        <w:rPr>
          <w:rFonts w:eastAsia="Calibri"/>
          <w:lang w:eastAsia="en-US"/>
        </w:rPr>
        <w:t xml:space="preserve"> crust</w:t>
      </w:r>
      <w:r w:rsidR="00DF2D31">
        <w:rPr>
          <w:rFonts w:eastAsia="Calibri"/>
          <w:lang w:eastAsia="en-US"/>
        </w:rPr>
        <w:t>,</w:t>
      </w:r>
      <w:r w:rsidR="00CA0143" w:rsidRPr="0049206B">
        <w:rPr>
          <w:rFonts w:eastAsia="Calibri"/>
          <w:lang w:eastAsia="en-US"/>
        </w:rPr>
        <w:t xml:space="preserve"> </w:t>
      </w:r>
      <w:r w:rsidR="0018515E" w:rsidRPr="0049206B">
        <w:rPr>
          <w:rFonts w:eastAsia="Calibri"/>
          <w:lang w:eastAsia="en-US"/>
        </w:rPr>
        <w:t>that gives the inner circle a dark appearance,</w:t>
      </w:r>
      <w:r w:rsidR="00DF2D31">
        <w:rPr>
          <w:rFonts w:eastAsia="Calibri"/>
          <w:lang w:eastAsia="en-US"/>
        </w:rPr>
        <w:t xml:space="preserve"> </w:t>
      </w:r>
      <w:r w:rsidR="00CA0143" w:rsidRPr="0049206B">
        <w:rPr>
          <w:rFonts w:eastAsia="Calibri"/>
          <w:lang w:eastAsia="en-US"/>
        </w:rPr>
        <w:t xml:space="preserve">but </w:t>
      </w:r>
      <w:r w:rsidR="00DF2D31">
        <w:rPr>
          <w:rFonts w:eastAsia="Calibri"/>
          <w:lang w:eastAsia="en-US"/>
        </w:rPr>
        <w:t xml:space="preserve">sometimes </w:t>
      </w:r>
      <w:r w:rsidR="00CA0143" w:rsidRPr="0049206B">
        <w:rPr>
          <w:rFonts w:eastAsia="Calibri"/>
          <w:lang w:eastAsia="en-US"/>
        </w:rPr>
        <w:t>also with higher vegetation such as</w:t>
      </w:r>
      <w:r w:rsidR="00420740">
        <w:rPr>
          <w:rFonts w:eastAsia="Calibri"/>
          <w:lang w:eastAsia="en-US"/>
        </w:rPr>
        <w:t xml:space="preserve"> sedges and</w:t>
      </w:r>
      <w:r w:rsidR="003378B9">
        <w:rPr>
          <w:rFonts w:eastAsia="Calibri"/>
          <w:lang w:eastAsia="en-US"/>
        </w:rPr>
        <w:t xml:space="preserve"> </w:t>
      </w:r>
      <w:proofErr w:type="spellStart"/>
      <w:r w:rsidR="003378B9">
        <w:rPr>
          <w:rFonts w:eastAsia="Calibri"/>
          <w:lang w:eastAsia="en-US"/>
        </w:rPr>
        <w:t>salix</w:t>
      </w:r>
      <w:proofErr w:type="spellEnd"/>
      <w:r w:rsidR="003378B9">
        <w:rPr>
          <w:rFonts w:eastAsia="Calibri"/>
          <w:lang w:eastAsia="en-US"/>
        </w:rPr>
        <w:t>.</w:t>
      </w:r>
      <w:r w:rsidR="00554CB3" w:rsidRPr="00554CB3">
        <w:rPr>
          <w:rFonts w:eastAsia="Calibri"/>
          <w:color w:val="FF0000"/>
          <w:lang w:eastAsia="en-US"/>
        </w:rPr>
        <w:t xml:space="preserve"> </w:t>
      </w:r>
      <w:r w:rsidR="00CA0143" w:rsidRPr="0049206B">
        <w:rPr>
          <w:rFonts w:eastAsia="Calibri"/>
          <w:lang w:eastAsia="en-US"/>
        </w:rPr>
        <w:t>The vegetation tends to be densest close to stone borders, and show</w:t>
      </w:r>
      <w:r w:rsidR="00554CB3" w:rsidRPr="0049206B">
        <w:rPr>
          <w:rFonts w:eastAsia="Calibri"/>
          <w:lang w:eastAsia="en-US"/>
        </w:rPr>
        <w:t>s</w:t>
      </w:r>
      <w:r w:rsidR="00CA0143" w:rsidRPr="0049206B">
        <w:rPr>
          <w:rFonts w:eastAsia="Calibri"/>
          <w:lang w:eastAsia="en-US"/>
        </w:rPr>
        <w:t xml:space="preserve"> evidence of the surface movement pattern. Even in </w:t>
      </w:r>
      <w:r w:rsidR="0049206B">
        <w:rPr>
          <w:rFonts w:eastAsia="Calibri"/>
          <w:lang w:eastAsia="en-US"/>
        </w:rPr>
        <w:t xml:space="preserve">the </w:t>
      </w:r>
      <w:r w:rsidR="00CA0143" w:rsidRPr="0049206B">
        <w:rPr>
          <w:rFonts w:eastAsia="Calibri"/>
          <w:lang w:eastAsia="en-US"/>
        </w:rPr>
        <w:t xml:space="preserve">stone domains, </w:t>
      </w:r>
      <w:proofErr w:type="spellStart"/>
      <w:r w:rsidR="003378B9">
        <w:rPr>
          <w:rFonts w:eastAsia="Calibri"/>
          <w:lang w:eastAsia="en-US"/>
        </w:rPr>
        <w:t>salix</w:t>
      </w:r>
      <w:proofErr w:type="spellEnd"/>
      <w:r w:rsidR="003378B9">
        <w:rPr>
          <w:rFonts w:eastAsia="Calibri"/>
          <w:lang w:eastAsia="en-US"/>
        </w:rPr>
        <w:t xml:space="preserve"> is found.</w:t>
      </w:r>
      <w:r w:rsidR="00CA0143">
        <w:rPr>
          <w:rFonts w:eastAsia="Calibri"/>
          <w:lang w:eastAsia="en-US"/>
        </w:rPr>
        <w:t xml:space="preserve"> </w:t>
      </w:r>
      <w:r w:rsidR="002118DB">
        <w:rPr>
          <w:rFonts w:eastAsia="Calibri"/>
          <w:lang w:eastAsia="en-US"/>
        </w:rPr>
        <w:t xml:space="preserve">Climatic data are available from </w:t>
      </w:r>
      <w:proofErr w:type="spellStart"/>
      <w:r w:rsidR="002118DB">
        <w:rPr>
          <w:rFonts w:eastAsia="Calibri"/>
          <w:lang w:eastAsia="en-US"/>
        </w:rPr>
        <w:t>Ny</w:t>
      </w:r>
      <w:r w:rsidR="00BF2B12">
        <w:rPr>
          <w:rFonts w:eastAsia="Calibri"/>
          <w:lang w:eastAsia="en-US"/>
        </w:rPr>
        <w:t>-</w:t>
      </w:r>
      <w:r w:rsidR="002118DB">
        <w:rPr>
          <w:rFonts w:eastAsia="Calibri"/>
          <w:lang w:eastAsia="en-US"/>
        </w:rPr>
        <w:t>Ålesund</w:t>
      </w:r>
      <w:proofErr w:type="spellEnd"/>
      <w:r w:rsidR="002118DB">
        <w:rPr>
          <w:rFonts w:eastAsia="Calibri"/>
          <w:lang w:eastAsia="en-US"/>
        </w:rPr>
        <w:t>, where</w:t>
      </w:r>
      <w:r w:rsidR="00554CB3">
        <w:rPr>
          <w:rFonts w:eastAsia="Calibri"/>
          <w:lang w:eastAsia="en-US"/>
        </w:rPr>
        <w:t xml:space="preserve"> mean </w:t>
      </w:r>
      <w:r w:rsidR="00554CB3">
        <w:rPr>
          <w:rFonts w:eastAsia="Calibri"/>
          <w:lang w:eastAsia="en-US"/>
        </w:rPr>
        <w:lastRenderedPageBreak/>
        <w:t>annual air temperature</w:t>
      </w:r>
      <w:r w:rsidR="002118DB">
        <w:rPr>
          <w:rFonts w:eastAsia="Calibri"/>
          <w:lang w:eastAsia="en-US"/>
        </w:rPr>
        <w:t xml:space="preserve"> is -6.3 °C and </w:t>
      </w:r>
      <w:r w:rsidR="00554CB3">
        <w:rPr>
          <w:rFonts w:eastAsia="Calibri"/>
          <w:lang w:eastAsia="en-US"/>
        </w:rPr>
        <w:t>mean annual precipitation</w:t>
      </w:r>
      <w:r w:rsidR="002118DB">
        <w:rPr>
          <w:rFonts w:eastAsia="Calibri"/>
          <w:lang w:eastAsia="en-US"/>
        </w:rPr>
        <w:t xml:space="preserve"> is</w:t>
      </w:r>
      <w:r w:rsidR="00913241">
        <w:rPr>
          <w:rFonts w:eastAsia="Calibri"/>
          <w:lang w:eastAsia="en-US"/>
        </w:rPr>
        <w:t xml:space="preserve"> 385 mm for the normal period 1961-1990. Recent warming in </w:t>
      </w:r>
      <w:r w:rsidR="00554CB3">
        <w:rPr>
          <w:rFonts w:eastAsia="Calibri"/>
          <w:lang w:eastAsia="en-US"/>
        </w:rPr>
        <w:t xml:space="preserve">the </w:t>
      </w:r>
      <w:r w:rsidR="00913241">
        <w:rPr>
          <w:rFonts w:eastAsia="Calibri"/>
          <w:lang w:eastAsia="en-US"/>
        </w:rPr>
        <w:t xml:space="preserve">Arctic areas suggests that these values may not </w:t>
      </w:r>
      <w:r w:rsidR="00A14EA7">
        <w:rPr>
          <w:rFonts w:eastAsia="Calibri"/>
          <w:lang w:eastAsia="en-US"/>
        </w:rPr>
        <w:t xml:space="preserve">necessary </w:t>
      </w:r>
      <w:r w:rsidR="00913241">
        <w:rPr>
          <w:rFonts w:eastAsia="Calibri"/>
          <w:lang w:eastAsia="en-US"/>
        </w:rPr>
        <w:t xml:space="preserve">be </w:t>
      </w:r>
      <w:r w:rsidR="00A14EA7">
        <w:rPr>
          <w:rFonts w:eastAsia="Calibri"/>
          <w:lang w:eastAsia="en-US"/>
        </w:rPr>
        <w:t xml:space="preserve">fully </w:t>
      </w:r>
      <w:r w:rsidR="00913241">
        <w:rPr>
          <w:rFonts w:eastAsia="Calibri"/>
          <w:lang w:eastAsia="en-US"/>
        </w:rPr>
        <w:t xml:space="preserve">representative </w:t>
      </w:r>
      <w:r w:rsidR="00A14EA7">
        <w:rPr>
          <w:rFonts w:eastAsia="Calibri"/>
          <w:lang w:eastAsia="en-US"/>
        </w:rPr>
        <w:t xml:space="preserve">any longer </w:t>
      </w:r>
      <w:r w:rsidR="00913241">
        <w:rPr>
          <w:rFonts w:eastAsia="Calibri"/>
          <w:lang w:eastAsia="en-US"/>
        </w:rPr>
        <w:t>for the present situation</w:t>
      </w:r>
      <w:r w:rsidR="0049206B">
        <w:rPr>
          <w:rFonts w:eastAsia="Calibri"/>
          <w:lang w:eastAsia="en-US"/>
        </w:rPr>
        <w:t xml:space="preserve"> </w:t>
      </w:r>
      <w:r w:rsidR="00D02686">
        <w:rPr>
          <w:rFonts w:eastAsia="Calibri"/>
          <w:lang w:eastAsia="en-US"/>
        </w:rPr>
        <w:fldChar w:fldCharType="begin">
          <w:fldData xml:space="preserve">PEVuZE5vdGU+PENpdGU+PEF1dGhvcj5Jc2Frc2VuPC9BdXRob3I+PFllYXI+MjAwNzwvWWVhcj48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==
</w:fldData>
        </w:fldChar>
      </w:r>
      <w:r w:rsidR="00AA61F9">
        <w:rPr>
          <w:rFonts w:eastAsia="Calibri"/>
          <w:lang w:eastAsia="en-US"/>
        </w:rPr>
        <w:instrText xml:space="preserve"> ADDIN EN.CITE </w:instrText>
      </w:r>
      <w:r w:rsidR="00AA61F9">
        <w:rPr>
          <w:rFonts w:eastAsia="Calibri"/>
          <w:lang w:eastAsia="en-US"/>
        </w:rPr>
        <w:fldChar w:fldCharType="begin">
          <w:fldData xml:space="preserve">PEVuZE5vdGU+PENpdGU+PEF1dGhvcj5Jc2Frc2VuPC9BdXRob3I+PFllYXI+MjAwNzwvWWVhcj48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==
</w:fldData>
        </w:fldChar>
      </w:r>
      <w:r w:rsidR="00AA61F9">
        <w:rPr>
          <w:rFonts w:eastAsia="Calibri"/>
          <w:lang w:eastAsia="en-US"/>
        </w:rPr>
        <w:instrText xml:space="preserve"> ADDIN EN.CITE.DATA </w:instrText>
      </w:r>
      <w:r w:rsidR="00AA61F9">
        <w:rPr>
          <w:rFonts w:eastAsia="Calibri"/>
          <w:lang w:eastAsia="en-US"/>
        </w:rPr>
      </w:r>
      <w:r w:rsidR="00AA61F9">
        <w:rPr>
          <w:rFonts w:eastAsia="Calibri"/>
          <w:lang w:eastAsia="en-US"/>
        </w:rPr>
        <w:fldChar w:fldCharType="end"/>
      </w:r>
      <w:r w:rsidR="00D02686">
        <w:rPr>
          <w:rFonts w:eastAsia="Calibri"/>
          <w:lang w:eastAsia="en-US"/>
        </w:rPr>
      </w:r>
      <w:r w:rsidR="00D02686">
        <w:rPr>
          <w:rFonts w:eastAsia="Calibri"/>
          <w:lang w:eastAsia="en-US"/>
        </w:rPr>
        <w:fldChar w:fldCharType="separate"/>
      </w:r>
      <w:r w:rsidR="00AA61F9">
        <w:rPr>
          <w:rFonts w:eastAsia="Calibri"/>
          <w:noProof/>
          <w:lang w:eastAsia="en-US"/>
        </w:rPr>
        <w:t>(</w:t>
      </w:r>
      <w:hyperlink w:anchor="_ENREF_13" w:tooltip="Isaksen, 2007 #3783" w:history="1">
        <w:r w:rsidR="00721DB9">
          <w:rPr>
            <w:rFonts w:eastAsia="Calibri"/>
            <w:noProof/>
            <w:lang w:eastAsia="en-US"/>
          </w:rPr>
          <w:t>Isaksen et al., 2007a</w:t>
        </w:r>
      </w:hyperlink>
      <w:r w:rsidR="00AA61F9">
        <w:rPr>
          <w:rFonts w:eastAsia="Calibri"/>
          <w:noProof/>
          <w:lang w:eastAsia="en-US"/>
        </w:rPr>
        <w:t xml:space="preserve">; </w:t>
      </w:r>
      <w:hyperlink w:anchor="_ENREF_14" w:tooltip="Isaksen, 2007 #3784" w:history="1">
        <w:r w:rsidR="00721DB9">
          <w:rPr>
            <w:rFonts w:eastAsia="Calibri"/>
            <w:noProof/>
            <w:lang w:eastAsia="en-US"/>
          </w:rPr>
          <w:t>Isaksen et al., 2007b</w:t>
        </w:r>
      </w:hyperlink>
      <w:r w:rsidR="00AA61F9">
        <w:rPr>
          <w:rFonts w:eastAsia="Calibri"/>
          <w:noProof/>
          <w:lang w:eastAsia="en-US"/>
        </w:rPr>
        <w:t>)</w:t>
      </w:r>
      <w:r w:rsidR="00D02686">
        <w:rPr>
          <w:rFonts w:eastAsia="Calibri"/>
          <w:lang w:eastAsia="en-US"/>
        </w:rPr>
        <w:fldChar w:fldCharType="end"/>
      </w:r>
      <w:r w:rsidR="00913241">
        <w:rPr>
          <w:rFonts w:eastAsia="Calibri"/>
          <w:lang w:eastAsia="en-US"/>
        </w:rPr>
        <w:t xml:space="preserve">, and </w:t>
      </w:r>
      <w:r w:rsidR="00913241" w:rsidRPr="003447DF">
        <w:rPr>
          <w:rFonts w:eastAsia="Calibri"/>
          <w:lang w:eastAsia="en-US"/>
        </w:rPr>
        <w:t>in Fig.</w:t>
      </w:r>
      <w:r w:rsidR="00AA61F9" w:rsidRPr="003447DF">
        <w:rPr>
          <w:rFonts w:eastAsia="Calibri"/>
          <w:lang w:eastAsia="en-US"/>
        </w:rPr>
        <w:t xml:space="preserve"> 2</w:t>
      </w:r>
      <w:r w:rsidR="00913241" w:rsidRPr="003447DF">
        <w:rPr>
          <w:rFonts w:eastAsia="Calibri"/>
          <w:lang w:eastAsia="en-US"/>
        </w:rPr>
        <w:t xml:space="preserve"> </w:t>
      </w:r>
      <w:r w:rsidR="0085001C" w:rsidRPr="003447DF">
        <w:rPr>
          <w:rFonts w:eastAsia="Calibri"/>
          <w:lang w:eastAsia="en-US"/>
        </w:rPr>
        <w:t xml:space="preserve">the </w:t>
      </w:r>
      <w:r w:rsidR="009E4F4F" w:rsidRPr="003447DF">
        <w:rPr>
          <w:rFonts w:eastAsia="Calibri"/>
          <w:lang w:eastAsia="en-US"/>
        </w:rPr>
        <w:t xml:space="preserve">mean </w:t>
      </w:r>
      <w:r w:rsidR="00AA61F9" w:rsidRPr="003447DF">
        <w:rPr>
          <w:rFonts w:eastAsia="Calibri"/>
          <w:lang w:eastAsia="en-US"/>
        </w:rPr>
        <w:t xml:space="preserve">monthly anomaly </w:t>
      </w:r>
      <w:r w:rsidR="0085001C" w:rsidRPr="003447DF">
        <w:rPr>
          <w:rFonts w:eastAsia="Calibri"/>
          <w:lang w:eastAsia="en-US"/>
        </w:rPr>
        <w:t>from the normal</w:t>
      </w:r>
      <w:r w:rsidR="00AA61F9" w:rsidRPr="003447DF">
        <w:rPr>
          <w:rFonts w:eastAsia="Calibri"/>
          <w:lang w:eastAsia="en-US"/>
        </w:rPr>
        <w:t>, calculated</w:t>
      </w:r>
      <w:r w:rsidR="0085001C" w:rsidRPr="003447DF">
        <w:rPr>
          <w:rFonts w:eastAsia="Calibri"/>
          <w:lang w:eastAsia="en-US"/>
        </w:rPr>
        <w:t xml:space="preserve"> for the period 1991</w:t>
      </w:r>
      <w:r w:rsidR="00AA61F9" w:rsidRPr="003447DF">
        <w:rPr>
          <w:rFonts w:eastAsia="Calibri"/>
          <w:lang w:eastAsia="en-US"/>
        </w:rPr>
        <w:t xml:space="preserve"> – 2010,</w:t>
      </w:r>
      <w:r w:rsidR="0085001C" w:rsidRPr="003447DF">
        <w:rPr>
          <w:rFonts w:eastAsia="Calibri"/>
          <w:lang w:eastAsia="en-US"/>
        </w:rPr>
        <w:t>provides a more realistic picture of the present climatic situation at the site.</w:t>
      </w:r>
      <w:r w:rsidR="00F5704E" w:rsidRPr="003447DF">
        <w:rPr>
          <w:rFonts w:eastAsia="Calibri"/>
          <w:lang w:eastAsia="en-US"/>
        </w:rPr>
        <w:t xml:space="preserve"> </w:t>
      </w:r>
      <w:r w:rsidR="00F5704E">
        <w:rPr>
          <w:rFonts w:eastAsia="Calibri"/>
          <w:lang w:eastAsia="en-US"/>
        </w:rPr>
        <w:t xml:space="preserve">The anomaly is </w:t>
      </w:r>
      <w:r w:rsidR="005534FD">
        <w:rPr>
          <w:rFonts w:eastAsia="Calibri"/>
          <w:lang w:eastAsia="en-US"/>
        </w:rPr>
        <w:t>most pronounced</w:t>
      </w:r>
      <w:r w:rsidR="00F5704E">
        <w:rPr>
          <w:rFonts w:eastAsia="Calibri"/>
          <w:lang w:eastAsia="en-US"/>
        </w:rPr>
        <w:t xml:space="preserve"> in winter.</w:t>
      </w:r>
      <w:r w:rsidR="005A4FF3">
        <w:rPr>
          <w:rFonts w:eastAsia="Calibri"/>
          <w:lang w:eastAsia="en-US"/>
        </w:rPr>
        <w:t xml:space="preserve"> Fig </w:t>
      </w:r>
      <w:r w:rsidR="00AA61F9">
        <w:rPr>
          <w:rFonts w:eastAsia="Calibri"/>
          <w:lang w:eastAsia="en-US"/>
        </w:rPr>
        <w:t xml:space="preserve">2 </w:t>
      </w:r>
      <w:r w:rsidR="005A4FF3">
        <w:rPr>
          <w:rFonts w:eastAsia="Calibri"/>
          <w:lang w:eastAsia="en-US"/>
        </w:rPr>
        <w:t xml:space="preserve">also displays </w:t>
      </w:r>
      <w:r w:rsidR="00AA61F9">
        <w:rPr>
          <w:rFonts w:eastAsia="Calibri"/>
          <w:lang w:eastAsia="en-US"/>
        </w:rPr>
        <w:t xml:space="preserve">air temperatures </w:t>
      </w:r>
      <w:r w:rsidR="00E9062F">
        <w:rPr>
          <w:rFonts w:eastAsia="Calibri"/>
          <w:lang w:eastAsia="en-US"/>
        </w:rPr>
        <w:t xml:space="preserve">during the study period and melting season </w:t>
      </w:r>
      <w:proofErr w:type="gramStart"/>
      <w:r w:rsidR="00E9062F">
        <w:rPr>
          <w:rFonts w:eastAsia="Calibri"/>
          <w:lang w:eastAsia="en-US"/>
        </w:rPr>
        <w:t>degree day</w:t>
      </w:r>
      <w:proofErr w:type="gramEnd"/>
      <w:r w:rsidR="00E9062F">
        <w:rPr>
          <w:rFonts w:eastAsia="Calibri"/>
          <w:lang w:eastAsia="en-US"/>
        </w:rPr>
        <w:t xml:space="preserve"> sums,</w:t>
      </w:r>
      <w:r w:rsidR="00AA61F9">
        <w:rPr>
          <w:rFonts w:eastAsia="Calibri"/>
          <w:lang w:eastAsia="en-US"/>
        </w:rPr>
        <w:t xml:space="preserve"> and </w:t>
      </w:r>
      <w:r w:rsidR="005A4FF3">
        <w:rPr>
          <w:rFonts w:eastAsia="Calibri"/>
          <w:lang w:eastAsia="en-US"/>
        </w:rPr>
        <w:t xml:space="preserve">near surface temperatures </w:t>
      </w:r>
      <w:r w:rsidR="005534FD">
        <w:rPr>
          <w:rFonts w:eastAsia="Calibri"/>
          <w:lang w:eastAsia="en-US"/>
        </w:rPr>
        <w:t xml:space="preserve">1999 – 2010 (7 day running mean) </w:t>
      </w:r>
      <w:r w:rsidR="005A4FF3">
        <w:rPr>
          <w:rFonts w:eastAsia="Calibri"/>
          <w:lang w:eastAsia="en-US"/>
        </w:rPr>
        <w:t xml:space="preserve">from </w:t>
      </w:r>
      <w:r w:rsidR="00F5704E">
        <w:rPr>
          <w:rFonts w:eastAsia="Calibri"/>
          <w:lang w:eastAsia="en-US"/>
        </w:rPr>
        <w:t xml:space="preserve">the 15 m deep </w:t>
      </w:r>
      <w:proofErr w:type="spellStart"/>
      <w:r w:rsidR="005A4FF3">
        <w:rPr>
          <w:rFonts w:eastAsia="Calibri"/>
          <w:lang w:eastAsia="en-US"/>
        </w:rPr>
        <w:t>Jansonhaugen</w:t>
      </w:r>
      <w:proofErr w:type="spellEnd"/>
      <w:r w:rsidR="00F5704E">
        <w:rPr>
          <w:rFonts w:eastAsia="Calibri"/>
          <w:lang w:eastAsia="en-US"/>
        </w:rPr>
        <w:t xml:space="preserve"> borehole</w:t>
      </w:r>
      <w:r w:rsidR="005A4FF3">
        <w:rPr>
          <w:rFonts w:eastAsia="Calibri"/>
          <w:lang w:eastAsia="en-US"/>
        </w:rPr>
        <w:t xml:space="preserve"> </w:t>
      </w:r>
      <w:r w:rsidR="005534FD">
        <w:rPr>
          <w:rFonts w:eastAsia="Calibri"/>
          <w:lang w:eastAsia="en-US"/>
        </w:rPr>
        <w:t xml:space="preserve">near </w:t>
      </w:r>
      <w:proofErr w:type="spellStart"/>
      <w:r w:rsidR="005534FD">
        <w:rPr>
          <w:rFonts w:eastAsia="Calibri"/>
          <w:lang w:eastAsia="en-US"/>
        </w:rPr>
        <w:t>Longyearbyen</w:t>
      </w:r>
      <w:proofErr w:type="spellEnd"/>
      <w:r w:rsidR="005534FD">
        <w:rPr>
          <w:rFonts w:eastAsia="Calibri"/>
          <w:lang w:eastAsia="en-US"/>
        </w:rPr>
        <w:t xml:space="preserve"> </w:t>
      </w:r>
      <w:r w:rsidR="005A4FF3">
        <w:rPr>
          <w:rFonts w:eastAsia="Calibri"/>
          <w:lang w:eastAsia="en-US"/>
        </w:rPr>
        <w:t xml:space="preserve">(K. </w:t>
      </w:r>
      <w:proofErr w:type="spellStart"/>
      <w:r w:rsidR="005A4FF3">
        <w:rPr>
          <w:rFonts w:eastAsia="Calibri"/>
          <w:lang w:eastAsia="en-US"/>
        </w:rPr>
        <w:t>Isaksen</w:t>
      </w:r>
      <w:proofErr w:type="spellEnd"/>
      <w:r w:rsidR="005A4FF3">
        <w:rPr>
          <w:rFonts w:eastAsia="Calibri"/>
          <w:lang w:eastAsia="en-US"/>
        </w:rPr>
        <w:t>, personal communication</w:t>
      </w:r>
      <w:r w:rsidR="00F5704E">
        <w:rPr>
          <w:rFonts w:eastAsia="Calibri"/>
          <w:lang w:eastAsia="en-US"/>
        </w:rPr>
        <w:t xml:space="preserve"> 2013</w:t>
      </w:r>
      <w:r w:rsidR="005A4FF3">
        <w:rPr>
          <w:rFonts w:eastAsia="Calibri"/>
          <w:lang w:eastAsia="en-US"/>
        </w:rPr>
        <w:t>)</w:t>
      </w:r>
      <w:r w:rsidR="005534FD">
        <w:rPr>
          <w:rFonts w:eastAsia="Calibri"/>
          <w:lang w:eastAsia="en-US"/>
        </w:rPr>
        <w:t xml:space="preserve">. The recent warming causes </w:t>
      </w:r>
      <w:commentRangeStart w:id="4"/>
      <w:r w:rsidR="005534FD">
        <w:rPr>
          <w:rFonts w:eastAsia="Calibri"/>
          <w:lang w:eastAsia="en-US"/>
        </w:rPr>
        <w:t>warmer</w:t>
      </w:r>
      <w:commentRangeEnd w:id="4"/>
      <w:r w:rsidR="008A468E">
        <w:rPr>
          <w:rStyle w:val="CommentReference"/>
        </w:rPr>
        <w:commentReference w:id="4"/>
      </w:r>
      <w:r w:rsidR="005534FD">
        <w:rPr>
          <w:rFonts w:eastAsia="Calibri"/>
          <w:lang w:eastAsia="en-US"/>
        </w:rPr>
        <w:t xml:space="preserve"> ground temperatures </w:t>
      </w:r>
      <w:r w:rsidR="00F5704E">
        <w:rPr>
          <w:rFonts w:eastAsia="Calibri"/>
          <w:lang w:eastAsia="en-US"/>
        </w:rPr>
        <w:t>and deeper active layer</w:t>
      </w:r>
      <w:r w:rsidR="005534FD">
        <w:rPr>
          <w:rFonts w:eastAsia="Calibri"/>
          <w:lang w:eastAsia="en-US"/>
        </w:rPr>
        <w:t xml:space="preserve"> at </w:t>
      </w:r>
      <w:r w:rsidR="00AA61F9">
        <w:rPr>
          <w:rFonts w:eastAsia="Calibri"/>
          <w:lang w:eastAsia="en-US"/>
        </w:rPr>
        <w:t xml:space="preserve">the </w:t>
      </w:r>
      <w:proofErr w:type="spellStart"/>
      <w:r w:rsidR="00AA61F9">
        <w:rPr>
          <w:rFonts w:eastAsia="Calibri"/>
          <w:lang w:eastAsia="en-US"/>
        </w:rPr>
        <w:t>Janssonhaugen</w:t>
      </w:r>
      <w:proofErr w:type="spellEnd"/>
      <w:r w:rsidR="00AA61F9">
        <w:rPr>
          <w:rFonts w:eastAsia="Calibri"/>
          <w:lang w:eastAsia="en-US"/>
        </w:rPr>
        <w:t xml:space="preserve"> </w:t>
      </w:r>
      <w:r w:rsidR="005534FD">
        <w:rPr>
          <w:rFonts w:eastAsia="Calibri"/>
          <w:lang w:eastAsia="en-US"/>
        </w:rPr>
        <w:t xml:space="preserve">site, and this is </w:t>
      </w:r>
      <w:r w:rsidR="00AA61F9">
        <w:rPr>
          <w:rFonts w:eastAsia="Calibri"/>
          <w:lang w:eastAsia="en-US"/>
        </w:rPr>
        <w:t>presum</w:t>
      </w:r>
      <w:del w:id="6" w:author="Bernard Hallet" w:date="2014-02-14T15:25:00Z">
        <w:r w:rsidR="00AA61F9" w:rsidDel="0011156E">
          <w:rPr>
            <w:rFonts w:eastAsia="Calibri"/>
            <w:lang w:eastAsia="en-US"/>
          </w:rPr>
          <w:delText>e</w:delText>
        </w:r>
      </w:del>
      <w:r w:rsidR="00AA61F9">
        <w:rPr>
          <w:rFonts w:eastAsia="Calibri"/>
          <w:lang w:eastAsia="en-US"/>
        </w:rPr>
        <w:t>ably also</w:t>
      </w:r>
      <w:r w:rsidR="005534FD">
        <w:rPr>
          <w:rFonts w:eastAsia="Calibri"/>
          <w:lang w:eastAsia="en-US"/>
        </w:rPr>
        <w:t xml:space="preserve"> the case at </w:t>
      </w:r>
      <w:proofErr w:type="spellStart"/>
      <w:r w:rsidR="005534FD">
        <w:rPr>
          <w:rFonts w:eastAsia="Calibri"/>
          <w:lang w:eastAsia="en-US"/>
        </w:rPr>
        <w:t>Kvadehuksletta</w:t>
      </w:r>
      <w:proofErr w:type="spellEnd"/>
      <w:r w:rsidR="005534FD">
        <w:rPr>
          <w:rFonts w:eastAsia="Calibri"/>
          <w:lang w:eastAsia="en-US"/>
        </w:rPr>
        <w:t xml:space="preserve">. </w:t>
      </w:r>
      <w:r w:rsidR="00F5704E">
        <w:rPr>
          <w:rFonts w:eastAsia="Calibri"/>
          <w:lang w:eastAsia="en-US"/>
        </w:rPr>
        <w:t>Apart from the unusual warm winter of 2005-2006</w:t>
      </w:r>
      <w:r w:rsidR="00AA61F9">
        <w:rPr>
          <w:rFonts w:eastAsia="Calibri"/>
          <w:lang w:eastAsia="en-US"/>
        </w:rPr>
        <w:t>, (</w:t>
      </w:r>
      <w:proofErr w:type="spellStart"/>
      <w:r w:rsidR="00AA61F9">
        <w:rPr>
          <w:rFonts w:eastAsia="Calibri"/>
          <w:lang w:eastAsia="en-US"/>
        </w:rPr>
        <w:t>Isaksen</w:t>
      </w:r>
      <w:proofErr w:type="spellEnd"/>
      <w:r w:rsidR="00AA61F9">
        <w:rPr>
          <w:rFonts w:eastAsia="Calibri"/>
          <w:lang w:eastAsia="en-US"/>
        </w:rPr>
        <w:t xml:space="preserve"> et al. 2007a)</w:t>
      </w:r>
      <w:r w:rsidR="00F5704E">
        <w:rPr>
          <w:rFonts w:eastAsia="Calibri"/>
          <w:lang w:eastAsia="en-US"/>
        </w:rPr>
        <w:t xml:space="preserve">, no extreme events </w:t>
      </w:r>
      <w:r w:rsidR="005534FD">
        <w:rPr>
          <w:rFonts w:eastAsia="Calibri"/>
          <w:lang w:eastAsia="en-US"/>
        </w:rPr>
        <w:t xml:space="preserve">likely to influence our measurements, </w:t>
      </w:r>
      <w:r w:rsidR="00F5704E">
        <w:rPr>
          <w:rFonts w:eastAsia="Calibri"/>
          <w:lang w:eastAsia="en-US"/>
        </w:rPr>
        <w:t>are</w:t>
      </w:r>
      <w:r w:rsidR="005534FD">
        <w:rPr>
          <w:rFonts w:eastAsia="Calibri"/>
          <w:lang w:eastAsia="en-US"/>
        </w:rPr>
        <w:t xml:space="preserve"> recorded in these data</w:t>
      </w:r>
      <w:r w:rsidR="00E9062F">
        <w:rPr>
          <w:rFonts w:eastAsia="Calibri"/>
          <w:lang w:eastAsia="en-US"/>
        </w:rPr>
        <w:t>.</w:t>
      </w:r>
    </w:p>
    <w:p w14:paraId="00AACA9F" w14:textId="77777777" w:rsidR="007345C3" w:rsidRPr="006E7DA2" w:rsidRDefault="007214B6" w:rsidP="007F7759">
      <w:pPr>
        <w:rPr>
          <w:rFonts w:eastAsia="Calibri"/>
          <w:lang w:eastAsia="en-US"/>
        </w:rPr>
      </w:pPr>
      <w:r>
        <w:rPr>
          <w:rFonts w:eastAsia="Calibri"/>
          <w:lang w:eastAsia="en-US"/>
        </w:rPr>
        <w:t>Field visits were</w:t>
      </w:r>
      <w:r w:rsidR="007D1F45">
        <w:rPr>
          <w:rFonts w:eastAsia="Calibri"/>
          <w:lang w:eastAsia="en-US"/>
        </w:rPr>
        <w:t xml:space="preserve"> undertaken in August</w:t>
      </w:r>
      <w:r>
        <w:rPr>
          <w:rFonts w:eastAsia="Calibri"/>
          <w:lang w:eastAsia="en-US"/>
        </w:rPr>
        <w:t>s</w:t>
      </w:r>
      <w:r w:rsidR="007D1F45">
        <w:rPr>
          <w:rFonts w:eastAsia="Calibri"/>
          <w:lang w:eastAsia="en-US"/>
        </w:rPr>
        <w:t xml:space="preserve"> 2007 and 2010. We used a </w:t>
      </w:r>
      <w:r>
        <w:rPr>
          <w:rFonts w:eastAsia="Calibri"/>
          <w:lang w:eastAsia="en-US"/>
        </w:rPr>
        <w:t xml:space="preserve">ca. 3 m </w:t>
      </w:r>
      <w:r w:rsidR="007F7759" w:rsidRPr="006E7DA2">
        <w:rPr>
          <w:rFonts w:eastAsia="Calibri"/>
          <w:lang w:eastAsia="en-US"/>
        </w:rPr>
        <w:t xml:space="preserve">high ladder in different positions </w:t>
      </w:r>
      <w:r w:rsidR="007D1F45">
        <w:rPr>
          <w:rFonts w:eastAsia="Calibri"/>
          <w:lang w:eastAsia="en-US"/>
        </w:rPr>
        <w:t>to</w:t>
      </w:r>
      <w:r w:rsidR="007D1F45" w:rsidRPr="006E7DA2">
        <w:rPr>
          <w:rFonts w:eastAsia="Calibri"/>
          <w:lang w:eastAsia="en-US"/>
        </w:rPr>
        <w:t xml:space="preserve"> </w:t>
      </w:r>
      <w:r w:rsidR="007F7759" w:rsidRPr="006E7DA2">
        <w:rPr>
          <w:rFonts w:eastAsia="Calibri"/>
          <w:lang w:eastAsia="en-US"/>
        </w:rPr>
        <w:t xml:space="preserve">collect a large number of overlapping images over the </w:t>
      </w:r>
      <w:r w:rsidR="000674E4" w:rsidRPr="006E7DA2">
        <w:rPr>
          <w:rFonts w:eastAsia="Calibri"/>
          <w:lang w:eastAsia="en-US"/>
        </w:rPr>
        <w:t xml:space="preserve">adjacent </w:t>
      </w:r>
      <w:r w:rsidR="007F7759" w:rsidRPr="006E7DA2">
        <w:rPr>
          <w:rFonts w:eastAsia="Calibri"/>
          <w:lang w:eastAsia="en-US"/>
        </w:rPr>
        <w:t>three circles</w:t>
      </w:r>
      <w:r w:rsidR="00FA09F9" w:rsidRPr="006E7DA2">
        <w:rPr>
          <w:rFonts w:eastAsia="Calibri"/>
          <w:lang w:eastAsia="en-US"/>
        </w:rPr>
        <w:t xml:space="preserve"> </w:t>
      </w:r>
      <w:r w:rsidR="000674E4" w:rsidRPr="006E7DA2">
        <w:rPr>
          <w:rFonts w:eastAsia="Calibri"/>
          <w:lang w:eastAsia="en-US"/>
        </w:rPr>
        <w:t>studied</w:t>
      </w:r>
      <w:r w:rsidR="007D1F45">
        <w:rPr>
          <w:rFonts w:eastAsia="Calibri"/>
          <w:lang w:eastAsia="en-US"/>
        </w:rPr>
        <w:t xml:space="preserve">. </w:t>
      </w:r>
      <w:r w:rsidR="00FA09F9" w:rsidRPr="006E7DA2">
        <w:rPr>
          <w:rFonts w:eastAsia="Calibri"/>
          <w:lang w:eastAsia="en-US"/>
        </w:rPr>
        <w:t>For b</w:t>
      </w:r>
      <w:r w:rsidR="007F7759" w:rsidRPr="006E7DA2">
        <w:rPr>
          <w:rFonts w:eastAsia="Calibri"/>
          <w:lang w:eastAsia="en-US"/>
        </w:rPr>
        <w:t>oth acquisition campaigns</w:t>
      </w:r>
      <w:r w:rsidR="006D093B" w:rsidRPr="006E7DA2">
        <w:rPr>
          <w:rFonts w:eastAsia="Calibri"/>
          <w:lang w:eastAsia="en-US"/>
        </w:rPr>
        <w:t>,</w:t>
      </w:r>
      <w:r w:rsidR="007F7759" w:rsidRPr="006E7DA2">
        <w:rPr>
          <w:rFonts w:eastAsia="Calibri"/>
          <w:lang w:eastAsia="en-US"/>
        </w:rPr>
        <w:t xml:space="preserve"> a </w:t>
      </w:r>
      <w:r w:rsidR="006D093B" w:rsidRPr="006E7DA2">
        <w:rPr>
          <w:rFonts w:eastAsia="Calibri"/>
          <w:lang w:eastAsia="en-US"/>
        </w:rPr>
        <w:t>Canon EOS 10D</w:t>
      </w:r>
      <w:r w:rsidR="007F7759" w:rsidRPr="006E7DA2">
        <w:rPr>
          <w:rFonts w:eastAsia="Calibri"/>
          <w:lang w:eastAsia="en-US"/>
        </w:rPr>
        <w:t xml:space="preserve"> camera with </w:t>
      </w:r>
      <w:r w:rsidR="006D093B" w:rsidRPr="006E7DA2">
        <w:rPr>
          <w:rFonts w:eastAsia="Calibri"/>
          <w:lang w:eastAsia="en-US"/>
        </w:rPr>
        <w:t>3072×2048 p</w:t>
      </w:r>
      <w:r w:rsidR="007F7759" w:rsidRPr="006E7DA2">
        <w:rPr>
          <w:rFonts w:eastAsia="Calibri"/>
          <w:lang w:eastAsia="en-US"/>
        </w:rPr>
        <w:t xml:space="preserve">ixels </w:t>
      </w:r>
      <w:r w:rsidR="00FA09F9" w:rsidRPr="006E7DA2">
        <w:rPr>
          <w:rFonts w:eastAsia="Calibri"/>
          <w:lang w:eastAsia="en-US"/>
        </w:rPr>
        <w:t xml:space="preserve">was used with a fixed focal length of </w:t>
      </w:r>
      <w:r w:rsidR="006D093B" w:rsidRPr="006E7DA2">
        <w:rPr>
          <w:rFonts w:eastAsia="Calibri"/>
          <w:lang w:eastAsia="en-US"/>
        </w:rPr>
        <w:t>20 mm</w:t>
      </w:r>
      <w:r w:rsidR="00FA09F9" w:rsidRPr="006E7DA2">
        <w:rPr>
          <w:rFonts w:eastAsia="Calibri"/>
          <w:lang w:eastAsia="en-US"/>
        </w:rPr>
        <w:t xml:space="preserve">. </w:t>
      </w:r>
      <w:r w:rsidR="006D093B" w:rsidRPr="006E7DA2">
        <w:rPr>
          <w:rFonts w:eastAsia="Calibri"/>
          <w:lang w:eastAsia="en-US"/>
        </w:rPr>
        <w:t>On 9 Aug 2007 63</w:t>
      </w:r>
      <w:r w:rsidR="007F7759" w:rsidRPr="006E7DA2">
        <w:rPr>
          <w:rFonts w:eastAsia="Calibri"/>
          <w:lang w:eastAsia="en-US"/>
        </w:rPr>
        <w:t xml:space="preserve"> images we</w:t>
      </w:r>
      <w:r w:rsidR="006D093B" w:rsidRPr="006E7DA2">
        <w:rPr>
          <w:rFonts w:eastAsia="Calibri"/>
          <w:lang w:eastAsia="en-US"/>
        </w:rPr>
        <w:t>re taken, and 104 on 14 Aug 2010</w:t>
      </w:r>
      <w:r w:rsidR="00FA09F9" w:rsidRPr="006E7DA2">
        <w:rPr>
          <w:rFonts w:eastAsia="Calibri"/>
          <w:lang w:eastAsia="en-US"/>
        </w:rPr>
        <w:t xml:space="preserve">. </w:t>
      </w:r>
    </w:p>
    <w:p w14:paraId="332BD502" w14:textId="77777777" w:rsidR="007345C3" w:rsidRPr="006E7DA2" w:rsidRDefault="00FA09F9" w:rsidP="007F7759">
      <w:pPr>
        <w:rPr>
          <w:rFonts w:eastAsia="Calibri"/>
          <w:lang w:eastAsia="en-US"/>
        </w:rPr>
      </w:pPr>
      <w:r w:rsidRPr="006E7DA2">
        <w:rPr>
          <w:rFonts w:eastAsia="Calibri"/>
          <w:lang w:eastAsia="en-US"/>
        </w:rPr>
        <w:t>As ground control points, ten ca. 10</w:t>
      </w:r>
      <w:r w:rsidR="007214B6">
        <w:rPr>
          <w:rFonts w:eastAsia="Calibri"/>
          <w:lang w:eastAsia="en-US"/>
        </w:rPr>
        <w:t xml:space="preserve"> </w:t>
      </w:r>
      <w:r w:rsidRPr="006E7DA2">
        <w:rPr>
          <w:rFonts w:eastAsia="Calibri"/>
          <w:lang w:eastAsia="en-US"/>
        </w:rPr>
        <w:t xml:space="preserve">cm long metal bolts with a round metal plate mounted on </w:t>
      </w:r>
      <w:r w:rsidR="000674E4" w:rsidRPr="006E7DA2">
        <w:rPr>
          <w:rFonts w:eastAsia="Calibri"/>
          <w:lang w:eastAsia="en-US"/>
        </w:rPr>
        <w:t xml:space="preserve">top of </w:t>
      </w:r>
      <w:r w:rsidRPr="006E7DA2">
        <w:rPr>
          <w:rFonts w:eastAsia="Calibri"/>
          <w:lang w:eastAsia="en-US"/>
        </w:rPr>
        <w:t>them were pushed in the ground until the top plate</w:t>
      </w:r>
      <w:r w:rsidR="007345C3" w:rsidRPr="006E7DA2">
        <w:rPr>
          <w:rFonts w:eastAsia="Calibri"/>
          <w:lang w:eastAsia="en-US"/>
        </w:rPr>
        <w:t xml:space="preserve"> reached the ground level</w:t>
      </w:r>
      <w:r w:rsidR="000674E4" w:rsidRPr="006E7DA2">
        <w:rPr>
          <w:rFonts w:eastAsia="Calibri"/>
          <w:lang w:eastAsia="en-US"/>
        </w:rPr>
        <w:t>. The points were</w:t>
      </w:r>
      <w:r w:rsidRPr="006E7DA2">
        <w:rPr>
          <w:rFonts w:eastAsia="Calibri"/>
          <w:lang w:eastAsia="en-US"/>
        </w:rPr>
        <w:t xml:space="preserve"> well distributed over the site imaged</w:t>
      </w:r>
      <w:r w:rsidR="00DA3DE7">
        <w:rPr>
          <w:rFonts w:eastAsia="Calibri"/>
          <w:lang w:eastAsia="en-US"/>
        </w:rPr>
        <w:t xml:space="preserve"> (Fig. 2</w:t>
      </w:r>
      <w:r w:rsidR="000674E4" w:rsidRPr="006E7DA2">
        <w:rPr>
          <w:rFonts w:eastAsia="Calibri"/>
          <w:lang w:eastAsia="en-US"/>
        </w:rPr>
        <w:t>)</w:t>
      </w:r>
      <w:r w:rsidRPr="006E7DA2">
        <w:rPr>
          <w:rFonts w:eastAsia="Calibri"/>
          <w:lang w:eastAsia="en-US"/>
        </w:rPr>
        <w:t xml:space="preserve">. </w:t>
      </w:r>
      <w:r w:rsidR="006917A7" w:rsidRPr="006E7DA2">
        <w:rPr>
          <w:rFonts w:eastAsia="Calibri"/>
          <w:lang w:eastAsia="en-US"/>
        </w:rPr>
        <w:t xml:space="preserve">At both campaigns, in 2007 and again in 2010, the position of these control </w:t>
      </w:r>
      <w:r w:rsidR="00863C83">
        <w:rPr>
          <w:rFonts w:eastAsia="Calibri"/>
          <w:lang w:eastAsia="en-US"/>
        </w:rPr>
        <w:t>points</w:t>
      </w:r>
      <w:r w:rsidR="006917A7" w:rsidRPr="006E7DA2">
        <w:rPr>
          <w:rFonts w:eastAsia="Calibri"/>
          <w:lang w:eastAsia="en-US"/>
        </w:rPr>
        <w:t xml:space="preserve"> was surveyed using differential </w:t>
      </w:r>
      <w:del w:id="7" w:author="Bernard Hallet" w:date="2014-02-14T15:27:00Z">
        <w:r w:rsidR="00DA3DE7" w:rsidDel="0011156E">
          <w:rPr>
            <w:rFonts w:eastAsia="Calibri"/>
            <w:lang w:eastAsia="en-US"/>
          </w:rPr>
          <w:delText xml:space="preserve">the </w:delText>
        </w:r>
      </w:del>
      <w:r w:rsidR="007214B6">
        <w:rPr>
          <w:rFonts w:eastAsia="Calibri"/>
          <w:lang w:eastAsia="en-US"/>
        </w:rPr>
        <w:t>Global Navigation Satellite System (</w:t>
      </w:r>
      <w:r w:rsidR="006917A7" w:rsidRPr="006E7DA2">
        <w:rPr>
          <w:rFonts w:eastAsia="Calibri"/>
          <w:lang w:eastAsia="en-US"/>
        </w:rPr>
        <w:t>GNSS</w:t>
      </w:r>
      <w:r w:rsidR="007214B6">
        <w:rPr>
          <w:rFonts w:eastAsia="Calibri"/>
          <w:lang w:eastAsia="en-US"/>
        </w:rPr>
        <w:t>)</w:t>
      </w:r>
      <w:r w:rsidR="006917A7" w:rsidRPr="006E7DA2">
        <w:rPr>
          <w:rFonts w:eastAsia="Calibri"/>
          <w:lang w:eastAsia="en-US"/>
        </w:rPr>
        <w:t xml:space="preserve"> relative to a mark in a rock close to the </w:t>
      </w:r>
      <w:proofErr w:type="spellStart"/>
      <w:r w:rsidR="006917A7" w:rsidRPr="006E7DA2">
        <w:rPr>
          <w:rFonts w:eastAsia="Calibri"/>
          <w:lang w:eastAsia="en-US"/>
        </w:rPr>
        <w:t>Geopolen</w:t>
      </w:r>
      <w:proofErr w:type="spellEnd"/>
      <w:r w:rsidR="006917A7" w:rsidRPr="006E7DA2">
        <w:rPr>
          <w:rFonts w:eastAsia="Calibri"/>
          <w:lang w:eastAsia="en-US"/>
        </w:rPr>
        <w:t xml:space="preserve"> hut</w:t>
      </w:r>
      <w:r w:rsidR="007214B6">
        <w:rPr>
          <w:rFonts w:eastAsia="Calibri"/>
          <w:lang w:eastAsia="en-US"/>
        </w:rPr>
        <w:t xml:space="preserve"> (Fig. 1)</w:t>
      </w:r>
      <w:r w:rsidR="007170C5">
        <w:rPr>
          <w:rFonts w:eastAsia="Calibri"/>
          <w:lang w:eastAsia="en-US"/>
        </w:rPr>
        <w:t xml:space="preserve">. </w:t>
      </w:r>
      <w:r w:rsidR="006917A7" w:rsidRPr="006E7DA2">
        <w:rPr>
          <w:rFonts w:eastAsia="Calibri"/>
          <w:lang w:eastAsia="en-US"/>
        </w:rPr>
        <w:t xml:space="preserve">In 2010, the bolt plates were </w:t>
      </w:r>
      <w:r w:rsidR="006917A7">
        <w:rPr>
          <w:rFonts w:eastAsia="Calibri"/>
          <w:lang w:eastAsia="en-US"/>
        </w:rPr>
        <w:t>heaved</w:t>
      </w:r>
      <w:r w:rsidR="006917A7" w:rsidRPr="006E7DA2">
        <w:rPr>
          <w:rFonts w:eastAsia="Calibri"/>
          <w:lang w:eastAsia="en-US"/>
        </w:rPr>
        <w:t xml:space="preserve"> by a few centimetres and had to be pressed down </w:t>
      </w:r>
      <w:r w:rsidR="006917A7">
        <w:rPr>
          <w:rFonts w:eastAsia="Calibri"/>
          <w:lang w:eastAsia="en-US"/>
        </w:rPr>
        <w:t>back</w:t>
      </w:r>
      <w:r w:rsidR="009B7392">
        <w:rPr>
          <w:rFonts w:eastAsia="Calibri"/>
          <w:lang w:eastAsia="en-US"/>
        </w:rPr>
        <w:t xml:space="preserve"> </w:t>
      </w:r>
      <w:r w:rsidR="006917A7" w:rsidRPr="006E7DA2">
        <w:rPr>
          <w:rFonts w:eastAsia="Calibri"/>
          <w:lang w:eastAsia="en-US"/>
        </w:rPr>
        <w:t xml:space="preserve">to ground level in order to be stable enough for setting the </w:t>
      </w:r>
      <w:commentRangeStart w:id="8"/>
      <w:r w:rsidR="006917A7" w:rsidRPr="006E7DA2">
        <w:rPr>
          <w:rFonts w:eastAsia="Calibri"/>
          <w:lang w:eastAsia="en-US"/>
        </w:rPr>
        <w:t>GNSS</w:t>
      </w:r>
      <w:commentRangeEnd w:id="8"/>
      <w:r w:rsidR="00A92E92">
        <w:rPr>
          <w:rStyle w:val="CommentReference"/>
        </w:rPr>
        <w:commentReference w:id="8"/>
      </w:r>
      <w:r w:rsidR="006917A7" w:rsidRPr="006E7DA2">
        <w:rPr>
          <w:rFonts w:eastAsia="Calibri"/>
          <w:lang w:eastAsia="en-US"/>
        </w:rPr>
        <w:t xml:space="preserve"> antenna on them. The absolute position of the ground control network in UTM coordinates, </w:t>
      </w:r>
      <w:r w:rsidR="007214B6">
        <w:rPr>
          <w:rFonts w:eastAsia="Calibri"/>
          <w:lang w:eastAsia="en-US"/>
        </w:rPr>
        <w:t xml:space="preserve">here </w:t>
      </w:r>
      <w:r w:rsidR="006917A7" w:rsidRPr="006E7DA2">
        <w:rPr>
          <w:rFonts w:eastAsia="Calibri"/>
          <w:lang w:eastAsia="en-US"/>
        </w:rPr>
        <w:t xml:space="preserve">less of a concern than the relative accuracy between both acquisition campaigns, was determined by linking the local GNSS measurements through a code-based correction to the fundamental geodetic station in </w:t>
      </w:r>
      <w:proofErr w:type="spellStart"/>
      <w:r w:rsidR="006917A7" w:rsidRPr="006E7DA2">
        <w:rPr>
          <w:rFonts w:eastAsia="Calibri"/>
          <w:lang w:eastAsia="en-US"/>
        </w:rPr>
        <w:t>Ny</w:t>
      </w:r>
      <w:r w:rsidR="00BF2B12">
        <w:rPr>
          <w:rFonts w:eastAsia="Calibri"/>
          <w:lang w:eastAsia="en-US"/>
        </w:rPr>
        <w:t>-</w:t>
      </w:r>
      <w:r w:rsidR="006917A7" w:rsidRPr="006E7DA2">
        <w:rPr>
          <w:rFonts w:eastAsia="Calibri"/>
          <w:lang w:eastAsia="en-US"/>
        </w:rPr>
        <w:t>Ålesund</w:t>
      </w:r>
      <w:proofErr w:type="spellEnd"/>
      <w:r w:rsidR="006917A7" w:rsidRPr="006E7DA2">
        <w:rPr>
          <w:rFonts w:eastAsia="Calibri"/>
          <w:lang w:eastAsia="en-US"/>
        </w:rPr>
        <w:t>. The GNSS network adjustments suggest a</w:t>
      </w:r>
      <w:r w:rsidR="007214B6">
        <w:rPr>
          <w:rFonts w:eastAsia="Calibri"/>
          <w:lang w:eastAsia="en-US"/>
        </w:rPr>
        <w:t xml:space="preserve"> relative </w:t>
      </w:r>
      <w:r w:rsidR="006917A7" w:rsidRPr="006E7DA2">
        <w:rPr>
          <w:rFonts w:eastAsia="Calibri"/>
          <w:lang w:eastAsia="en-US"/>
        </w:rPr>
        <w:t xml:space="preserve">accuracy of the control points of a few millimetres. </w:t>
      </w:r>
      <w:r w:rsidR="0009791A" w:rsidRPr="006E7DA2">
        <w:rPr>
          <w:rFonts w:eastAsia="Calibri"/>
          <w:lang w:eastAsia="en-US"/>
        </w:rPr>
        <w:t xml:space="preserve">Though, the facts that </w:t>
      </w:r>
      <w:r w:rsidR="007E1B92">
        <w:rPr>
          <w:rFonts w:eastAsia="Calibri"/>
          <w:lang w:eastAsia="en-US"/>
        </w:rPr>
        <w:t>(</w:t>
      </w:r>
      <w:proofErr w:type="spellStart"/>
      <w:r w:rsidR="007E1B92">
        <w:rPr>
          <w:rFonts w:eastAsia="Calibri"/>
          <w:lang w:eastAsia="en-US"/>
        </w:rPr>
        <w:t>i</w:t>
      </w:r>
      <w:proofErr w:type="spellEnd"/>
      <w:r w:rsidR="007E1B92">
        <w:rPr>
          <w:rFonts w:eastAsia="Calibri"/>
          <w:lang w:eastAsia="en-US"/>
        </w:rPr>
        <w:t xml:space="preserve">) </w:t>
      </w:r>
      <w:r w:rsidR="0009791A" w:rsidRPr="006E7DA2">
        <w:rPr>
          <w:rFonts w:eastAsia="Calibri"/>
          <w:lang w:eastAsia="en-US"/>
        </w:rPr>
        <w:t xml:space="preserve">the bolts had to be fixed again before the 2010 measurement, that </w:t>
      </w:r>
      <w:r w:rsidR="007E1B92">
        <w:rPr>
          <w:rFonts w:eastAsia="Calibri"/>
          <w:lang w:eastAsia="en-US"/>
        </w:rPr>
        <w:t xml:space="preserve">(ii) </w:t>
      </w:r>
      <w:r w:rsidR="006E7DA2" w:rsidRPr="006E7DA2">
        <w:rPr>
          <w:rFonts w:eastAsia="Calibri"/>
          <w:lang w:eastAsia="en-US"/>
        </w:rPr>
        <w:t xml:space="preserve">GNSS </w:t>
      </w:r>
      <w:r w:rsidR="0009791A" w:rsidRPr="006E7DA2">
        <w:rPr>
          <w:rFonts w:eastAsia="Calibri"/>
          <w:lang w:eastAsia="en-US"/>
        </w:rPr>
        <w:t xml:space="preserve">elevation is often less well determined </w:t>
      </w:r>
      <w:r w:rsidR="006E7DA2" w:rsidRPr="006E7DA2">
        <w:rPr>
          <w:rFonts w:eastAsia="Calibri"/>
          <w:lang w:eastAsia="en-US"/>
        </w:rPr>
        <w:t>than horizontal GNSS position</w:t>
      </w:r>
      <w:r w:rsidR="007E1B92">
        <w:rPr>
          <w:rFonts w:eastAsia="Calibri"/>
          <w:lang w:eastAsia="en-US"/>
        </w:rPr>
        <w:t xml:space="preserve"> (in particular in high latitudes</w:t>
      </w:r>
      <w:r w:rsidR="00DA3DE7">
        <w:rPr>
          <w:rFonts w:eastAsia="Calibri"/>
          <w:lang w:eastAsia="en-US"/>
        </w:rPr>
        <w:t xml:space="preserve"> with low satellite altitude angles</w:t>
      </w:r>
      <w:r w:rsidR="007E1B92">
        <w:rPr>
          <w:rFonts w:eastAsia="Calibri"/>
          <w:lang w:eastAsia="en-US"/>
        </w:rPr>
        <w:t>)</w:t>
      </w:r>
      <w:r w:rsidR="0009791A" w:rsidRPr="006E7DA2">
        <w:rPr>
          <w:rFonts w:eastAsia="Calibri"/>
          <w:lang w:eastAsia="en-US"/>
        </w:rPr>
        <w:t xml:space="preserve">, and that </w:t>
      </w:r>
      <w:r w:rsidR="007E1B92">
        <w:rPr>
          <w:rFonts w:eastAsia="Calibri"/>
          <w:lang w:eastAsia="en-US"/>
        </w:rPr>
        <w:t xml:space="preserve">(iii) </w:t>
      </w:r>
      <w:r w:rsidR="0009791A" w:rsidRPr="006E7DA2">
        <w:rPr>
          <w:rFonts w:eastAsia="Calibri"/>
          <w:lang w:eastAsia="en-US"/>
        </w:rPr>
        <w:t xml:space="preserve">the reference rock at </w:t>
      </w:r>
      <w:proofErr w:type="spellStart"/>
      <w:r w:rsidR="0009791A" w:rsidRPr="006E7DA2">
        <w:rPr>
          <w:rFonts w:eastAsia="Calibri"/>
          <w:lang w:eastAsia="en-US"/>
        </w:rPr>
        <w:t>Geopolen</w:t>
      </w:r>
      <w:proofErr w:type="spellEnd"/>
      <w:r w:rsidR="0009791A" w:rsidRPr="006E7DA2">
        <w:rPr>
          <w:rFonts w:eastAsia="Calibri"/>
          <w:lang w:eastAsia="en-US"/>
        </w:rPr>
        <w:t xml:space="preserve"> hut is not bedrock and its position thus </w:t>
      </w:r>
      <w:r w:rsidR="006E7DA2" w:rsidRPr="006E7DA2">
        <w:rPr>
          <w:rFonts w:eastAsia="Calibri"/>
          <w:lang w:eastAsia="en-US"/>
        </w:rPr>
        <w:t xml:space="preserve">also </w:t>
      </w:r>
      <w:r w:rsidR="0009791A" w:rsidRPr="006E7DA2">
        <w:rPr>
          <w:rFonts w:eastAsia="Calibri"/>
          <w:lang w:eastAsia="en-US"/>
        </w:rPr>
        <w:t xml:space="preserve">expected to be </w:t>
      </w:r>
      <w:r w:rsidR="0009791A" w:rsidRPr="006E7DA2">
        <w:rPr>
          <w:rFonts w:eastAsia="Calibri"/>
          <w:lang w:eastAsia="en-US"/>
        </w:rPr>
        <w:lastRenderedPageBreak/>
        <w:t>affected</w:t>
      </w:r>
      <w:r w:rsidR="007E1B92">
        <w:rPr>
          <w:rFonts w:eastAsia="Calibri"/>
          <w:lang w:eastAsia="en-US"/>
        </w:rPr>
        <w:t xml:space="preserve"> by frost processes, prevents</w:t>
      </w:r>
      <w:r w:rsidR="0009791A" w:rsidRPr="006E7DA2">
        <w:rPr>
          <w:rFonts w:eastAsia="Calibri"/>
          <w:lang w:eastAsia="en-US"/>
        </w:rPr>
        <w:t xml:space="preserve"> draw</w:t>
      </w:r>
      <w:r w:rsidR="007E1B92">
        <w:rPr>
          <w:rFonts w:eastAsia="Calibri"/>
          <w:lang w:eastAsia="en-US"/>
        </w:rPr>
        <w:t>ing</w:t>
      </w:r>
      <w:r w:rsidR="0009791A" w:rsidRPr="006E7DA2">
        <w:rPr>
          <w:rFonts w:eastAsia="Calibri"/>
          <w:lang w:eastAsia="en-US"/>
        </w:rPr>
        <w:t xml:space="preserve"> sound conclusions from the GNSS positions between 2007 and 2010</w:t>
      </w:r>
      <w:r w:rsidR="006E7DA2" w:rsidRPr="006E7DA2">
        <w:rPr>
          <w:rFonts w:eastAsia="Calibri"/>
          <w:lang w:eastAsia="en-US"/>
        </w:rPr>
        <w:t xml:space="preserve">, and </w:t>
      </w:r>
      <w:r w:rsidR="00DA3DE7">
        <w:rPr>
          <w:rFonts w:eastAsia="Calibri"/>
          <w:lang w:eastAsia="en-US"/>
        </w:rPr>
        <w:t xml:space="preserve">thus </w:t>
      </w:r>
      <w:r w:rsidR="006E7DA2" w:rsidRPr="006E7DA2">
        <w:rPr>
          <w:rFonts w:eastAsia="Calibri"/>
          <w:lang w:eastAsia="en-US"/>
        </w:rPr>
        <w:t>for</w:t>
      </w:r>
      <w:r w:rsidR="005F5E8A" w:rsidRPr="006E7DA2">
        <w:rPr>
          <w:rFonts w:eastAsia="Calibri"/>
          <w:lang w:eastAsia="en-US"/>
        </w:rPr>
        <w:t xml:space="preserve"> absolute horizontal and vertical displacements of the studied circles as a whole</w:t>
      </w:r>
      <w:r w:rsidR="007345C3" w:rsidRPr="006E7DA2">
        <w:rPr>
          <w:rFonts w:eastAsia="Calibri"/>
          <w:lang w:eastAsia="en-US"/>
        </w:rPr>
        <w:t>.</w:t>
      </w:r>
      <w:r w:rsidR="005F5E8A" w:rsidRPr="006E7DA2">
        <w:rPr>
          <w:rFonts w:eastAsia="Calibri"/>
          <w:lang w:eastAsia="en-US"/>
        </w:rPr>
        <w:t xml:space="preserve"> </w:t>
      </w:r>
      <w:r w:rsidR="005F5E8A" w:rsidRPr="00FF0660">
        <w:rPr>
          <w:rFonts w:eastAsia="Calibri"/>
          <w:lang w:eastAsia="en-US"/>
        </w:rPr>
        <w:t>Rather, vertical and horiz</w:t>
      </w:r>
      <w:r w:rsidR="006E7DA2" w:rsidRPr="00FF0660">
        <w:rPr>
          <w:rFonts w:eastAsia="Calibri"/>
          <w:lang w:eastAsia="en-US"/>
        </w:rPr>
        <w:t>ontal changes were analys</w:t>
      </w:r>
      <w:r w:rsidR="005F5E8A" w:rsidRPr="00FF0660">
        <w:rPr>
          <w:rFonts w:eastAsia="Calibri"/>
          <w:lang w:eastAsia="en-US"/>
        </w:rPr>
        <w:t xml:space="preserve">ed </w:t>
      </w:r>
      <w:r w:rsidR="00FF0660">
        <w:rPr>
          <w:rFonts w:eastAsia="Calibri"/>
          <w:lang w:eastAsia="en-US"/>
        </w:rPr>
        <w:t>as relative displa</w:t>
      </w:r>
      <w:r w:rsidR="007E1B92">
        <w:rPr>
          <w:rFonts w:eastAsia="Calibri"/>
          <w:lang w:eastAsia="en-US"/>
        </w:rPr>
        <w:t>ce</w:t>
      </w:r>
      <w:r w:rsidR="00FF0660">
        <w:rPr>
          <w:rFonts w:eastAsia="Calibri"/>
          <w:lang w:eastAsia="en-US"/>
        </w:rPr>
        <w:t xml:space="preserve">ments between the 2007 and 2010 </w:t>
      </w:r>
      <w:commentRangeStart w:id="9"/>
      <w:r w:rsidR="00FF0660">
        <w:rPr>
          <w:rFonts w:eastAsia="Calibri"/>
          <w:lang w:eastAsia="en-US"/>
        </w:rPr>
        <w:t>images</w:t>
      </w:r>
      <w:commentRangeEnd w:id="9"/>
      <w:r w:rsidR="0011156E">
        <w:rPr>
          <w:rStyle w:val="CommentReference"/>
        </w:rPr>
        <w:commentReference w:id="9"/>
      </w:r>
      <w:r w:rsidR="00FF0660">
        <w:rPr>
          <w:rFonts w:eastAsia="Calibri"/>
          <w:lang w:eastAsia="en-US"/>
        </w:rPr>
        <w:t>.</w:t>
      </w:r>
    </w:p>
    <w:p w14:paraId="33977DC1" w14:textId="77777777" w:rsidR="00364EEC" w:rsidRPr="006E7DA2" w:rsidRDefault="00364EEC" w:rsidP="00364EEC">
      <w:pPr>
        <w:pStyle w:val="Heading2"/>
      </w:pPr>
      <w:r w:rsidRPr="006E7DA2">
        <w:t>Image processing</w:t>
      </w:r>
    </w:p>
    <w:p w14:paraId="55C013CA" w14:textId="77777777" w:rsidR="00364EEC" w:rsidRPr="006E7DA2" w:rsidRDefault="00BB3171" w:rsidP="0028186D">
      <w:pPr>
        <w:rPr>
          <w:rFonts w:eastAsia="Calibri"/>
          <w:lang w:eastAsia="en-US"/>
        </w:rPr>
      </w:pPr>
      <w:r w:rsidRPr="006E7DA2">
        <w:rPr>
          <w:rFonts w:eastAsia="Calibri"/>
          <w:lang w:eastAsia="en-US"/>
        </w:rPr>
        <w:t xml:space="preserve">For both campaigns separately, the ladder images were combined to a three-dimensional model using </w:t>
      </w:r>
      <w:r w:rsidR="007D1DCA">
        <w:rPr>
          <w:rFonts w:eastAsia="Calibri"/>
          <w:lang w:eastAsia="en-US"/>
        </w:rPr>
        <w:t>the Structure</w:t>
      </w:r>
      <w:r w:rsidR="007E1B92">
        <w:rPr>
          <w:rFonts w:eastAsia="Calibri"/>
          <w:lang w:eastAsia="en-US"/>
        </w:rPr>
        <w:t>-</w:t>
      </w:r>
      <w:r w:rsidR="007D1DCA">
        <w:rPr>
          <w:rFonts w:eastAsia="Calibri"/>
          <w:lang w:eastAsia="en-US"/>
        </w:rPr>
        <w:t>f</w:t>
      </w:r>
      <w:r w:rsidR="007E1B92">
        <w:rPr>
          <w:rFonts w:eastAsia="Calibri"/>
          <w:lang w:eastAsia="en-US"/>
        </w:rPr>
        <w:t>rom-</w:t>
      </w:r>
      <w:r w:rsidR="007D1DCA">
        <w:rPr>
          <w:rFonts w:eastAsia="Calibri"/>
          <w:lang w:eastAsia="en-US"/>
        </w:rPr>
        <w:t>Motion (</w:t>
      </w:r>
      <w:proofErr w:type="spellStart"/>
      <w:r w:rsidR="007D1DCA">
        <w:rPr>
          <w:rFonts w:eastAsia="Calibri"/>
          <w:lang w:eastAsia="en-US"/>
        </w:rPr>
        <w:t>SfM</w:t>
      </w:r>
      <w:proofErr w:type="spellEnd"/>
      <w:r w:rsidR="007D1DCA">
        <w:rPr>
          <w:rFonts w:eastAsia="Calibri"/>
          <w:lang w:eastAsia="en-US"/>
        </w:rPr>
        <w:t>) technology</w:t>
      </w:r>
      <w:r w:rsidR="007E1B92">
        <w:rPr>
          <w:rFonts w:eastAsia="Calibri"/>
          <w:lang w:eastAsia="en-US"/>
        </w:rPr>
        <w:t xml:space="preserve"> </w:t>
      </w:r>
      <w:r w:rsidR="007E1B92">
        <w:fldChar w:fldCharType="begin">
          <w:fldData xml:space="preserve">PEVuZE5vdGU+PENpdGU+PEF1dGhvcj5KYW1lczwvQXV0aG9yPjxZZWFyPjIwMTI8L1llYXI+PFJl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</w:fldData>
        </w:fldChar>
      </w:r>
      <w:r w:rsidR="00721DB9">
        <w:instrText xml:space="preserve"> ADDIN EN.CITE </w:instrText>
      </w:r>
      <w:r w:rsidR="00721DB9">
        <w:fldChar w:fldCharType="begin">
          <w:fldData xml:space="preserve">PEVuZE5vdGU+PENpdGU+PEF1dGhvcj5KYW1lczwvQXV0aG9yPjxZZWFyPjIwMTI8L1llYXI+PFJl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</w:fldData>
        </w:fldChar>
      </w:r>
      <w:r w:rsidR="00721DB9">
        <w:instrText xml:space="preserve"> ADDIN EN.CITE.DATA </w:instrText>
      </w:r>
      <w:r w:rsidR="00721DB9">
        <w:fldChar w:fldCharType="end"/>
      </w:r>
      <w:r w:rsidR="007E1B92">
        <w:fldChar w:fldCharType="separate"/>
      </w:r>
      <w:r w:rsidR="00721DB9">
        <w:rPr>
          <w:noProof/>
        </w:rPr>
        <w:t xml:space="preserve">(see Introdoction and e.g. </w:t>
      </w:r>
      <w:hyperlink w:anchor="_ENREF_15" w:tooltip="James, 2012 #3780" w:history="1">
        <w:r w:rsidR="00721DB9">
          <w:rPr>
            <w:noProof/>
          </w:rPr>
          <w:t>James and Robson, 2012</w:t>
        </w:r>
      </w:hyperlink>
      <w:r w:rsidR="00721DB9">
        <w:rPr>
          <w:noProof/>
        </w:rPr>
        <w:t xml:space="preserve">; </w:t>
      </w:r>
      <w:hyperlink w:anchor="_ENREF_33" w:tooltip="Westoby, 2012 #3782" w:history="1">
        <w:r w:rsidR="00721DB9">
          <w:rPr>
            <w:noProof/>
          </w:rPr>
          <w:t>Westoby et al., 2012</w:t>
        </w:r>
      </w:hyperlink>
      <w:r w:rsidR="00721DB9">
        <w:rPr>
          <w:noProof/>
        </w:rPr>
        <w:t xml:space="preserve">; </w:t>
      </w:r>
      <w:hyperlink w:anchor="_ENREF_6" w:tooltip="Fonstad, 2013 #3781" w:history="1">
        <w:r w:rsidR="00721DB9">
          <w:rPr>
            <w:noProof/>
          </w:rPr>
          <w:t>Fonstad et al., 2013</w:t>
        </w:r>
      </w:hyperlink>
      <w:r w:rsidR="00721DB9">
        <w:rPr>
          <w:noProof/>
        </w:rPr>
        <w:t>)</w:t>
      </w:r>
      <w:r w:rsidR="007E1B92">
        <w:fldChar w:fldCharType="end"/>
      </w:r>
      <w:r w:rsidR="007D1DCA">
        <w:rPr>
          <w:rFonts w:eastAsia="Calibri"/>
          <w:lang w:eastAsia="en-US"/>
        </w:rPr>
        <w:t xml:space="preserve">. </w:t>
      </w:r>
      <w:proofErr w:type="spellStart"/>
      <w:r w:rsidR="007D1DCA">
        <w:rPr>
          <w:rFonts w:eastAsia="Calibri"/>
          <w:lang w:eastAsia="en-US"/>
        </w:rPr>
        <w:t>SfM</w:t>
      </w:r>
      <w:proofErr w:type="spellEnd"/>
      <w:r w:rsidR="007D1DCA">
        <w:rPr>
          <w:rFonts w:eastAsia="Calibri"/>
          <w:lang w:eastAsia="en-US"/>
        </w:rPr>
        <w:t xml:space="preserve"> does not require the position and </w:t>
      </w:r>
      <w:r w:rsidR="00A57FF8">
        <w:rPr>
          <w:rFonts w:eastAsia="Calibri"/>
          <w:lang w:eastAsia="en-US"/>
        </w:rPr>
        <w:t>looking</w:t>
      </w:r>
      <w:r w:rsidR="007E1B92">
        <w:rPr>
          <w:rFonts w:eastAsia="Calibri"/>
          <w:lang w:eastAsia="en-US"/>
        </w:rPr>
        <w:t xml:space="preserve"> direction</w:t>
      </w:r>
      <w:r w:rsidR="007D1DCA">
        <w:rPr>
          <w:rFonts w:eastAsia="Calibri"/>
          <w:lang w:eastAsia="en-US"/>
        </w:rPr>
        <w:t xml:space="preserve"> of the camera</w:t>
      </w:r>
      <w:r w:rsidR="00C223AE">
        <w:rPr>
          <w:rFonts w:eastAsia="Calibri"/>
          <w:lang w:eastAsia="en-US"/>
        </w:rPr>
        <w:t>,</w:t>
      </w:r>
      <w:r w:rsidR="007D1DCA">
        <w:rPr>
          <w:rFonts w:eastAsia="Calibri"/>
          <w:lang w:eastAsia="en-US"/>
        </w:rPr>
        <w:t xml:space="preserve"> or alternatively </w:t>
      </w:r>
      <w:r w:rsidR="00C223AE">
        <w:rPr>
          <w:rFonts w:eastAsia="Calibri"/>
          <w:lang w:eastAsia="en-US"/>
        </w:rPr>
        <w:t xml:space="preserve">the 3D position of control points, to be known before constructing a point cloud based on a series of </w:t>
      </w:r>
      <w:r w:rsidR="007E1B92">
        <w:rPr>
          <w:rFonts w:eastAsia="Calibri"/>
          <w:lang w:eastAsia="en-US"/>
        </w:rPr>
        <w:t xml:space="preserve">overlapping </w:t>
      </w:r>
      <w:r w:rsidR="00C223AE">
        <w:rPr>
          <w:rFonts w:eastAsia="Calibri"/>
          <w:lang w:eastAsia="en-US"/>
        </w:rPr>
        <w:t>images.</w:t>
      </w:r>
      <w:r w:rsidR="00AB1FD2">
        <w:rPr>
          <w:rFonts w:eastAsia="Calibri"/>
          <w:lang w:eastAsia="en-US"/>
        </w:rPr>
        <w:t xml:space="preserve"> Independent 3D positio</w:t>
      </w:r>
      <w:r w:rsidR="00C26066">
        <w:rPr>
          <w:rFonts w:eastAsia="Calibri"/>
          <w:lang w:eastAsia="en-US"/>
        </w:rPr>
        <w:t>ns</w:t>
      </w:r>
      <w:r w:rsidR="00AB1FD2">
        <w:rPr>
          <w:rFonts w:eastAsia="Calibri"/>
          <w:lang w:eastAsia="en-US"/>
        </w:rPr>
        <w:t xml:space="preserve"> </w:t>
      </w:r>
      <w:r w:rsidR="00C26066">
        <w:rPr>
          <w:rFonts w:eastAsia="Calibri"/>
          <w:lang w:eastAsia="en-US"/>
        </w:rPr>
        <w:t xml:space="preserve">of </w:t>
      </w:r>
      <w:r w:rsidR="007E1B92">
        <w:rPr>
          <w:rFonts w:eastAsia="Calibri"/>
          <w:lang w:eastAsia="en-US"/>
        </w:rPr>
        <w:t xml:space="preserve">control </w:t>
      </w:r>
      <w:r w:rsidR="00AB1FD2">
        <w:rPr>
          <w:rFonts w:eastAsia="Calibri"/>
          <w:lang w:eastAsia="en-US"/>
        </w:rPr>
        <w:t xml:space="preserve">points </w:t>
      </w:r>
      <w:r w:rsidR="00C26066">
        <w:rPr>
          <w:rFonts w:eastAsia="Calibri"/>
          <w:lang w:eastAsia="en-US"/>
        </w:rPr>
        <w:t xml:space="preserve">recognizable </w:t>
      </w:r>
      <w:r w:rsidR="00AB1FD2">
        <w:rPr>
          <w:rFonts w:eastAsia="Calibri"/>
          <w:lang w:eastAsia="en-US"/>
        </w:rPr>
        <w:t xml:space="preserve">in the point cloud </w:t>
      </w:r>
      <w:r w:rsidR="00C26066">
        <w:rPr>
          <w:rFonts w:eastAsia="Calibri"/>
          <w:lang w:eastAsia="en-US"/>
        </w:rPr>
        <w:t>are</w:t>
      </w:r>
      <w:r w:rsidR="00AB1FD2">
        <w:rPr>
          <w:rFonts w:eastAsia="Calibri"/>
          <w:lang w:eastAsia="en-US"/>
        </w:rPr>
        <w:t xml:space="preserve"> </w:t>
      </w:r>
      <w:r w:rsidR="00DA3DE7">
        <w:rPr>
          <w:rFonts w:eastAsia="Calibri"/>
          <w:lang w:eastAsia="en-US"/>
        </w:rPr>
        <w:t xml:space="preserve">in a later step </w:t>
      </w:r>
      <w:r w:rsidR="00AB1FD2">
        <w:rPr>
          <w:rFonts w:eastAsia="Calibri"/>
          <w:lang w:eastAsia="en-US"/>
        </w:rPr>
        <w:t xml:space="preserve">necessary to enable </w:t>
      </w:r>
      <w:r w:rsidR="00C26066">
        <w:rPr>
          <w:rFonts w:eastAsia="Calibri"/>
          <w:lang w:eastAsia="en-US"/>
        </w:rPr>
        <w:t>the</w:t>
      </w:r>
      <w:r w:rsidR="00AB1FD2">
        <w:rPr>
          <w:rFonts w:eastAsia="Calibri"/>
          <w:lang w:eastAsia="en-US"/>
        </w:rPr>
        <w:t xml:space="preserve"> absolute orientation</w:t>
      </w:r>
      <w:r w:rsidR="0019248B">
        <w:rPr>
          <w:rFonts w:eastAsia="Calibri"/>
          <w:lang w:eastAsia="en-US"/>
        </w:rPr>
        <w:t>.</w:t>
      </w:r>
      <w:r w:rsidR="00C26066">
        <w:rPr>
          <w:rFonts w:eastAsia="Calibri"/>
          <w:lang w:eastAsia="en-US"/>
        </w:rPr>
        <w:t xml:space="preserve"> Here, w</w:t>
      </w:r>
      <w:r w:rsidR="00C223AE">
        <w:rPr>
          <w:rFonts w:eastAsia="Calibri"/>
          <w:lang w:eastAsia="en-US"/>
        </w:rPr>
        <w:t xml:space="preserve">e used the software </w:t>
      </w:r>
      <w:proofErr w:type="spellStart"/>
      <w:r w:rsidR="00C223AE" w:rsidRPr="006E7DA2">
        <w:rPr>
          <w:rFonts w:eastAsia="Calibri"/>
          <w:lang w:eastAsia="en-US"/>
        </w:rPr>
        <w:t>MicMac</w:t>
      </w:r>
      <w:proofErr w:type="spellEnd"/>
      <w:r w:rsidR="00384D8C">
        <w:rPr>
          <w:rFonts w:eastAsia="Calibri"/>
          <w:lang w:eastAsia="en-US"/>
        </w:rPr>
        <w:t xml:space="preserve"> </w:t>
      </w:r>
      <w:r w:rsidR="00384D8C">
        <w:rPr>
          <w:rFonts w:eastAsia="Calibri"/>
          <w:lang w:eastAsia="en-US"/>
        </w:rPr>
        <w:fldChar w:fldCharType="begin">
          <w:fldData xml:space="preserve">PEVuZE5vdGU+PENpdGU+PEF1dGhvcj5NaWNNYWM8L0F1dGhvcj48WWVhcj4yMDEzPC9ZZWFyPjxS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</w:fldData>
        </w:fldChar>
      </w:r>
      <w:r w:rsidR="00721DB9">
        <w:rPr>
          <w:rFonts w:eastAsia="Calibri"/>
          <w:lang w:eastAsia="en-US"/>
        </w:rPr>
        <w:instrText xml:space="preserve"> ADDIN EN.CITE </w:instrText>
      </w:r>
      <w:r w:rsidR="00721DB9">
        <w:rPr>
          <w:rFonts w:eastAsia="Calibri"/>
          <w:lang w:eastAsia="en-US"/>
        </w:rPr>
        <w:fldChar w:fldCharType="begin">
          <w:fldData xml:space="preserve">PEVuZE5vdGU+PENpdGU+PEF1dGhvcj5NaWNNYWM8L0F1dGhvcj48WWVhcj4yMDEzPC9ZZWFyPjxS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</w:fldData>
        </w:fldChar>
      </w:r>
      <w:r w:rsidR="00721DB9">
        <w:rPr>
          <w:rFonts w:eastAsia="Calibri"/>
          <w:lang w:eastAsia="en-US"/>
        </w:rPr>
        <w:instrText xml:space="preserve"> ADDIN EN.CITE.DATA </w:instrText>
      </w:r>
      <w:r w:rsidR="00721DB9">
        <w:rPr>
          <w:rFonts w:eastAsia="Calibri"/>
          <w:lang w:eastAsia="en-US"/>
        </w:rPr>
      </w:r>
      <w:r w:rsidR="00721DB9">
        <w:rPr>
          <w:rFonts w:eastAsia="Calibri"/>
          <w:lang w:eastAsia="en-US"/>
        </w:rPr>
        <w:fldChar w:fldCharType="end"/>
      </w:r>
      <w:r w:rsidR="00384D8C">
        <w:rPr>
          <w:rFonts w:eastAsia="Calibri"/>
          <w:lang w:eastAsia="en-US"/>
        </w:rPr>
      </w:r>
      <w:r w:rsidR="00384D8C">
        <w:rPr>
          <w:rFonts w:eastAsia="Calibri"/>
          <w:lang w:eastAsia="en-US"/>
        </w:rPr>
        <w:fldChar w:fldCharType="separate"/>
      </w:r>
      <w:r w:rsidR="00721DB9">
        <w:rPr>
          <w:rFonts w:eastAsia="Calibri"/>
          <w:noProof/>
          <w:lang w:eastAsia="en-US"/>
        </w:rPr>
        <w:t>(</w:t>
      </w:r>
      <w:hyperlink w:anchor="_ENREF_27" w:tooltip="Pierrot-Deseilligny, 2011 #3786" w:history="1">
        <w:r w:rsidR="00721DB9">
          <w:rPr>
            <w:rFonts w:eastAsia="Calibri"/>
            <w:noProof/>
            <w:lang w:eastAsia="en-US"/>
          </w:rPr>
          <w:t>Pierrot-Deseilligny and Clery, 2011</w:t>
        </w:r>
      </w:hyperlink>
      <w:r w:rsidR="00721DB9">
        <w:rPr>
          <w:rFonts w:eastAsia="Calibri"/>
          <w:noProof/>
          <w:lang w:eastAsia="en-US"/>
        </w:rPr>
        <w:t xml:space="preserve">, </w:t>
      </w:r>
      <w:hyperlink w:anchor="_ENREF_28" w:tooltip="Pierrot-Deseilligny, 2012 #3787" w:history="1">
        <w:r w:rsidR="00721DB9">
          <w:rPr>
            <w:rFonts w:eastAsia="Calibri"/>
            <w:noProof/>
            <w:lang w:eastAsia="en-US"/>
          </w:rPr>
          <w:t>2012</w:t>
        </w:r>
      </w:hyperlink>
      <w:r w:rsidR="00721DB9">
        <w:rPr>
          <w:rFonts w:eastAsia="Calibri"/>
          <w:noProof/>
          <w:lang w:eastAsia="en-US"/>
        </w:rPr>
        <w:t xml:space="preserve">; </w:t>
      </w:r>
      <w:hyperlink w:anchor="_ENREF_23" w:tooltip="MicMac-documentation, 2013 #3788" w:history="1">
        <w:r w:rsidR="00721DB9">
          <w:rPr>
            <w:rFonts w:eastAsia="Calibri"/>
            <w:noProof/>
            <w:lang w:eastAsia="en-US"/>
          </w:rPr>
          <w:t>MicMac-documentation, 2013</w:t>
        </w:r>
      </w:hyperlink>
      <w:r w:rsidR="00721DB9">
        <w:rPr>
          <w:rFonts w:eastAsia="Calibri"/>
          <w:noProof/>
          <w:lang w:eastAsia="en-US"/>
        </w:rPr>
        <w:t xml:space="preserve">; </w:t>
      </w:r>
      <w:hyperlink w:anchor="_ENREF_24" w:tooltip="MicMac, 2013 #3785" w:history="1">
        <w:r w:rsidR="00721DB9">
          <w:rPr>
            <w:rFonts w:eastAsia="Calibri"/>
            <w:noProof/>
            <w:lang w:eastAsia="en-US"/>
          </w:rPr>
          <w:t>MicMac, 2013</w:t>
        </w:r>
      </w:hyperlink>
      <w:r w:rsidR="00721DB9">
        <w:rPr>
          <w:rFonts w:eastAsia="Calibri"/>
          <w:noProof/>
          <w:lang w:eastAsia="en-US"/>
        </w:rPr>
        <w:t>)</w:t>
      </w:r>
      <w:r w:rsidR="00384D8C">
        <w:rPr>
          <w:rFonts w:eastAsia="Calibri"/>
          <w:lang w:eastAsia="en-US"/>
        </w:rPr>
        <w:fldChar w:fldCharType="end"/>
      </w:r>
      <w:r w:rsidR="00C223AE">
        <w:rPr>
          <w:rFonts w:eastAsia="Calibri"/>
          <w:lang w:eastAsia="en-US"/>
        </w:rPr>
        <w:t xml:space="preserve">, and processing consisted of </w:t>
      </w:r>
      <w:r w:rsidRPr="006E7DA2">
        <w:rPr>
          <w:rFonts w:eastAsia="Calibri"/>
          <w:lang w:eastAsia="en-US"/>
        </w:rPr>
        <w:t>the following</w:t>
      </w:r>
      <w:r w:rsidR="00A57FF8">
        <w:rPr>
          <w:rFonts w:eastAsia="Calibri"/>
          <w:lang w:eastAsia="en-US"/>
        </w:rPr>
        <w:t>, mostly fully automatic</w:t>
      </w:r>
      <w:r w:rsidRPr="006E7DA2">
        <w:rPr>
          <w:rFonts w:eastAsia="Calibri"/>
          <w:lang w:eastAsia="en-US"/>
        </w:rPr>
        <w:t xml:space="preserve"> steps</w:t>
      </w:r>
      <w:r w:rsidR="00C223AE">
        <w:rPr>
          <w:rFonts w:eastAsia="Calibri"/>
          <w:lang w:eastAsia="en-US"/>
        </w:rPr>
        <w:t>:</w:t>
      </w:r>
    </w:p>
    <w:p w14:paraId="44C41731" w14:textId="77777777" w:rsidR="00BB3171" w:rsidRPr="00A24379" w:rsidRDefault="00A24379" w:rsidP="00A24379">
      <w:pPr>
        <w:numPr>
          <w:ilvl w:val="0"/>
          <w:numId w:val="47"/>
        </w:numPr>
        <w:rPr>
          <w:rFonts w:eastAsia="Calibri"/>
          <w:lang w:eastAsia="en-US"/>
        </w:rPr>
      </w:pPr>
      <w:proofErr w:type="gramStart"/>
      <w:r w:rsidRPr="00A24379">
        <w:rPr>
          <w:rFonts w:eastAsia="Calibri"/>
          <w:lang w:eastAsia="en-US"/>
        </w:rPr>
        <w:t>find</w:t>
      </w:r>
      <w:proofErr w:type="gramEnd"/>
      <w:r w:rsidRPr="00A24379">
        <w:rPr>
          <w:rFonts w:eastAsia="Calibri"/>
          <w:lang w:eastAsia="en-US"/>
        </w:rPr>
        <w:t xml:space="preserve"> a</w:t>
      </w:r>
      <w:r w:rsidR="00DE37C5" w:rsidRPr="00A24379">
        <w:rPr>
          <w:rFonts w:eastAsia="Calibri"/>
          <w:lang w:eastAsia="en-US"/>
        </w:rPr>
        <w:t xml:space="preserve"> </w:t>
      </w:r>
      <w:r w:rsidR="00BB3171" w:rsidRPr="00A24379">
        <w:rPr>
          <w:rFonts w:eastAsia="Calibri"/>
          <w:lang w:eastAsia="en-US"/>
        </w:rPr>
        <w:t xml:space="preserve">set of corresponding points </w:t>
      </w:r>
      <w:r w:rsidRPr="00A24379">
        <w:rPr>
          <w:rFonts w:eastAsia="Calibri"/>
          <w:lang w:eastAsia="en-US"/>
        </w:rPr>
        <w:t>(tie points) between</w:t>
      </w:r>
      <w:r w:rsidR="00BB3171" w:rsidRPr="00A24379">
        <w:rPr>
          <w:rFonts w:eastAsia="Calibri"/>
          <w:lang w:eastAsia="en-US"/>
        </w:rPr>
        <w:t xml:space="preserve"> images using the SIFT algorithm</w:t>
      </w:r>
      <w:r w:rsidR="00A36821" w:rsidRPr="00A24379">
        <w:rPr>
          <w:rFonts w:eastAsia="Calibri"/>
          <w:lang w:eastAsia="en-US"/>
        </w:rPr>
        <w:t xml:space="preserve"> (scale-invariant feature transform)</w:t>
      </w:r>
      <w:r w:rsidR="00BB3171" w:rsidRPr="00A24379">
        <w:rPr>
          <w:rFonts w:eastAsia="Calibri"/>
          <w:lang w:eastAsia="en-US"/>
        </w:rPr>
        <w:t>;</w:t>
      </w:r>
    </w:p>
    <w:p w14:paraId="31BA9D0D" w14:textId="77777777" w:rsidR="00BB3171" w:rsidRPr="00A24379" w:rsidRDefault="00A24379" w:rsidP="00A24379">
      <w:pPr>
        <w:numPr>
          <w:ilvl w:val="0"/>
          <w:numId w:val="47"/>
        </w:numPr>
        <w:rPr>
          <w:rFonts w:eastAsia="Calibri"/>
          <w:lang w:eastAsia="en-US"/>
        </w:rPr>
      </w:pPr>
      <w:proofErr w:type="gramStart"/>
      <w:r w:rsidRPr="00A24379">
        <w:rPr>
          <w:rFonts w:eastAsia="Calibri"/>
          <w:lang w:eastAsia="zh-CN"/>
        </w:rPr>
        <w:t>compute</w:t>
      </w:r>
      <w:proofErr w:type="gramEnd"/>
      <w:r w:rsidRPr="00A24379">
        <w:rPr>
          <w:rFonts w:eastAsia="Calibri"/>
          <w:lang w:eastAsia="zh-CN"/>
        </w:rPr>
        <w:t xml:space="preserve"> the position and orientation of the viewpoints, as well as the camera's internal paramet</w:t>
      </w:r>
      <w:r>
        <w:rPr>
          <w:rFonts w:eastAsia="Calibri"/>
          <w:lang w:eastAsia="zh-CN"/>
        </w:rPr>
        <w:t>ers (focal length, distorti</w:t>
      </w:r>
      <w:r w:rsidRPr="00A24379">
        <w:rPr>
          <w:rFonts w:eastAsia="Calibri"/>
          <w:lang w:eastAsia="zh-CN"/>
        </w:rPr>
        <w:t>on, etc.) through bundle adjustment;</w:t>
      </w:r>
    </w:p>
    <w:p w14:paraId="5F27C4ED" w14:textId="77777777" w:rsidR="00A24379" w:rsidRPr="00A24379" w:rsidRDefault="00A24379" w:rsidP="00A24379">
      <w:pPr>
        <w:numPr>
          <w:ilvl w:val="0"/>
          <w:numId w:val="47"/>
        </w:numPr>
        <w:rPr>
          <w:rFonts w:eastAsia="Calibri"/>
          <w:lang w:eastAsia="en-US"/>
        </w:rPr>
      </w:pPr>
      <w:proofErr w:type="gramStart"/>
      <w:r w:rsidRPr="00A24379">
        <w:rPr>
          <w:rFonts w:eastAsia="Calibri"/>
          <w:lang w:eastAsia="zh-CN"/>
        </w:rPr>
        <w:t>record</w:t>
      </w:r>
      <w:proofErr w:type="gramEnd"/>
      <w:r w:rsidRPr="00A24379">
        <w:rPr>
          <w:rFonts w:eastAsia="Calibri"/>
          <w:lang w:eastAsia="zh-CN"/>
        </w:rPr>
        <w:t xml:space="preserve"> the position of the GCPs (ground control points) in the images (2D coordinates in pixels) and transform the </w:t>
      </w:r>
      <w:r>
        <w:rPr>
          <w:rFonts w:eastAsia="Calibri"/>
          <w:lang w:eastAsia="zh-CN"/>
        </w:rPr>
        <w:t>GCP absolute coordinates in an E</w:t>
      </w:r>
      <w:r w:rsidRPr="00A24379">
        <w:rPr>
          <w:rFonts w:eastAsia="Calibri"/>
          <w:lang w:eastAsia="zh-CN"/>
        </w:rPr>
        <w:t>uclidian projection system (a local tangential coordinate system is commonly used);</w:t>
      </w:r>
    </w:p>
    <w:p w14:paraId="13BAA3B3" w14:textId="77777777" w:rsidR="00A24379" w:rsidRPr="00A24379" w:rsidRDefault="00A24379" w:rsidP="00A24379">
      <w:pPr>
        <w:numPr>
          <w:ilvl w:val="0"/>
          <w:numId w:val="47"/>
        </w:numPr>
        <w:rPr>
          <w:rFonts w:eastAsia="Calibri"/>
          <w:lang w:eastAsia="en-US"/>
        </w:rPr>
      </w:pPr>
      <w:proofErr w:type="gramStart"/>
      <w:r w:rsidRPr="00A24379">
        <w:rPr>
          <w:rFonts w:eastAsia="Calibri"/>
          <w:lang w:eastAsia="zh-CN"/>
        </w:rPr>
        <w:t>scaling</w:t>
      </w:r>
      <w:proofErr w:type="gramEnd"/>
      <w:r w:rsidRPr="00A24379">
        <w:rPr>
          <w:rFonts w:eastAsia="Calibri"/>
          <w:lang w:eastAsia="zh-CN"/>
        </w:rPr>
        <w:t xml:space="preserve"> and rotation of the viewpoint positions and orientations are performed using the information of steps 2 and 3;</w:t>
      </w:r>
    </w:p>
    <w:p w14:paraId="7A26B735" w14:textId="77777777" w:rsidR="00A24379" w:rsidRPr="00A24379" w:rsidRDefault="00A24379" w:rsidP="00A24379">
      <w:pPr>
        <w:numPr>
          <w:ilvl w:val="0"/>
          <w:numId w:val="47"/>
        </w:numPr>
        <w:rPr>
          <w:rFonts w:eastAsia="Calibri"/>
          <w:lang w:eastAsia="zh-CN"/>
        </w:rPr>
      </w:pPr>
      <w:r w:rsidRPr="00A24379">
        <w:rPr>
          <w:rFonts w:eastAsia="Calibri"/>
          <w:lang w:eastAsia="zh-CN"/>
        </w:rPr>
        <w:t xml:space="preserve">Based on the data from step 4, a </w:t>
      </w:r>
      <w:commentRangeStart w:id="10"/>
      <w:r w:rsidRPr="00A24379">
        <w:rPr>
          <w:rFonts w:eastAsia="Calibri"/>
          <w:lang w:eastAsia="zh-CN"/>
        </w:rPr>
        <w:t xml:space="preserve">dense correlation </w:t>
      </w:r>
      <w:commentRangeEnd w:id="10"/>
      <w:r w:rsidR="00E1121C">
        <w:rPr>
          <w:rStyle w:val="CommentReference"/>
        </w:rPr>
        <w:commentReference w:id="10"/>
      </w:r>
      <w:r w:rsidRPr="00A24379">
        <w:rPr>
          <w:rFonts w:eastAsia="Calibri"/>
          <w:lang w:eastAsia="zh-CN"/>
        </w:rPr>
        <w:t xml:space="preserve">is performed. It computes the 3D positions of each point that can be seen in two or more images through the intersection of projection rays. The result of this step is a </w:t>
      </w:r>
      <w:proofErr w:type="spellStart"/>
      <w:r w:rsidRPr="00A24379">
        <w:rPr>
          <w:rFonts w:eastAsia="Calibri"/>
          <w:lang w:eastAsia="zh-CN"/>
        </w:rPr>
        <w:t>georeferenced</w:t>
      </w:r>
      <w:proofErr w:type="spellEnd"/>
      <w:r w:rsidRPr="00A24379">
        <w:rPr>
          <w:rFonts w:eastAsia="Calibri"/>
          <w:lang w:eastAsia="zh-CN"/>
        </w:rPr>
        <w:t xml:space="preserve"> depth map;</w:t>
      </w:r>
    </w:p>
    <w:p w14:paraId="3A4F5A66" w14:textId="77777777" w:rsidR="00A24379" w:rsidRPr="00A24379" w:rsidRDefault="00A24379" w:rsidP="00A24379">
      <w:pPr>
        <w:numPr>
          <w:ilvl w:val="0"/>
          <w:numId w:val="47"/>
        </w:numPr>
        <w:rPr>
          <w:rFonts w:eastAsia="Calibri"/>
          <w:lang w:eastAsia="zh-CN"/>
        </w:rPr>
      </w:pPr>
      <w:r w:rsidRPr="00A24379">
        <w:rPr>
          <w:rFonts w:eastAsia="Calibri"/>
          <w:lang w:eastAsia="zh-CN"/>
        </w:rPr>
        <w:t xml:space="preserve">The images are then projected on the depth map, producing an </w:t>
      </w:r>
      <w:proofErr w:type="spellStart"/>
      <w:r w:rsidRPr="00A24379">
        <w:rPr>
          <w:rFonts w:eastAsia="Calibri"/>
          <w:lang w:eastAsia="zh-CN"/>
        </w:rPr>
        <w:t>orthoimage</w:t>
      </w:r>
      <w:proofErr w:type="spellEnd"/>
      <w:r w:rsidRPr="00A24379">
        <w:rPr>
          <w:rFonts w:eastAsia="Calibri"/>
          <w:lang w:eastAsia="zh-CN"/>
        </w:rPr>
        <w:t xml:space="preserve"> and a point cloud of the scene.</w:t>
      </w:r>
    </w:p>
    <w:p w14:paraId="114BD57F" w14:textId="27F88BF6" w:rsidR="00023576" w:rsidRPr="006E7DA2" w:rsidRDefault="006E7DA2" w:rsidP="0028186D">
      <w:pPr>
        <w:rPr>
          <w:rFonts w:eastAsia="Calibri"/>
          <w:lang w:eastAsia="en-US"/>
        </w:rPr>
      </w:pPr>
      <w:r>
        <w:rPr>
          <w:rFonts w:eastAsia="Calibri"/>
          <w:lang w:eastAsia="en-US"/>
        </w:rPr>
        <w:t>This process was</w:t>
      </w:r>
      <w:r w:rsidR="00726D46" w:rsidRPr="006E7DA2">
        <w:rPr>
          <w:rFonts w:eastAsia="Calibri"/>
          <w:lang w:eastAsia="en-US"/>
        </w:rPr>
        <w:t xml:space="preserve"> </w:t>
      </w:r>
      <w:del w:id="11" w:author="Bernard Hallet" w:date="2014-02-14T15:33:00Z">
        <w:r w:rsidR="00726D46" w:rsidRPr="006E7DA2" w:rsidDel="00DC6F40">
          <w:rPr>
            <w:rFonts w:eastAsia="Calibri"/>
            <w:lang w:eastAsia="en-US"/>
          </w:rPr>
          <w:delText xml:space="preserve">performed </w:delText>
        </w:r>
      </w:del>
      <w:ins w:id="12" w:author="Bernard Hallet" w:date="2014-02-14T15:33:00Z">
        <w:r w:rsidR="00DC6F40">
          <w:rPr>
            <w:rFonts w:eastAsia="Calibri"/>
            <w:lang w:eastAsia="en-US"/>
          </w:rPr>
          <w:t>used</w:t>
        </w:r>
        <w:r w:rsidR="00DC6F40" w:rsidRPr="006E7DA2">
          <w:rPr>
            <w:rFonts w:eastAsia="Calibri"/>
            <w:lang w:eastAsia="en-US"/>
          </w:rPr>
          <w:t xml:space="preserve"> </w:t>
        </w:r>
      </w:ins>
      <w:r w:rsidR="00726D46" w:rsidRPr="006E7DA2">
        <w:rPr>
          <w:rFonts w:eastAsia="Calibri"/>
          <w:lang w:eastAsia="en-US"/>
        </w:rPr>
        <w:t xml:space="preserve">for the image sets of </w:t>
      </w:r>
      <w:r w:rsidR="00A03BE8" w:rsidRPr="006E7DA2">
        <w:rPr>
          <w:rFonts w:eastAsia="Calibri"/>
          <w:lang w:eastAsia="en-US"/>
        </w:rPr>
        <w:t>9 Aug 2007 and 14 Aug 2010</w:t>
      </w:r>
      <w:r w:rsidR="00726D46" w:rsidRPr="006E7DA2">
        <w:rPr>
          <w:rFonts w:eastAsia="Calibri"/>
          <w:lang w:eastAsia="en-US"/>
        </w:rPr>
        <w:t>.</w:t>
      </w:r>
      <w:r w:rsidR="00A03BE8" w:rsidRPr="006E7DA2">
        <w:rPr>
          <w:rFonts w:eastAsia="Calibri"/>
          <w:lang w:eastAsia="en-US"/>
        </w:rPr>
        <w:t xml:space="preserve"> From the resulting </w:t>
      </w:r>
      <w:r w:rsidR="0088776D" w:rsidRPr="006E7DA2">
        <w:rPr>
          <w:rFonts w:eastAsia="Calibri"/>
          <w:lang w:eastAsia="en-US"/>
        </w:rPr>
        <w:t>point clouds of approximately 30</w:t>
      </w:r>
      <w:r w:rsidR="00A03BE8" w:rsidRPr="006E7DA2">
        <w:rPr>
          <w:rFonts w:eastAsia="Calibri"/>
          <w:lang w:eastAsia="en-US"/>
        </w:rPr>
        <w:t xml:space="preserve"> million points</w:t>
      </w:r>
      <w:r w:rsidR="0088776D" w:rsidRPr="006E7DA2">
        <w:rPr>
          <w:rFonts w:eastAsia="Calibri"/>
          <w:lang w:eastAsia="en-US"/>
        </w:rPr>
        <w:t xml:space="preserve"> each</w:t>
      </w:r>
      <w:r w:rsidR="00A03BE8" w:rsidRPr="006E7DA2">
        <w:rPr>
          <w:rFonts w:eastAsia="Calibri"/>
          <w:lang w:eastAsia="en-US"/>
        </w:rPr>
        <w:t xml:space="preserve">, DEMs and </w:t>
      </w:r>
      <w:proofErr w:type="spellStart"/>
      <w:r w:rsidR="00A03BE8" w:rsidRPr="006E7DA2">
        <w:rPr>
          <w:rFonts w:eastAsia="Calibri"/>
          <w:lang w:eastAsia="en-US"/>
        </w:rPr>
        <w:t>orthoimages</w:t>
      </w:r>
      <w:proofErr w:type="spellEnd"/>
      <w:r w:rsidR="00A03BE8" w:rsidRPr="006E7DA2">
        <w:rPr>
          <w:rFonts w:eastAsia="Calibri"/>
          <w:lang w:eastAsia="en-US"/>
        </w:rPr>
        <w:t xml:space="preserve"> of 1 mm </w:t>
      </w:r>
      <w:r w:rsidR="00A57FF8">
        <w:rPr>
          <w:rFonts w:eastAsia="Calibri"/>
          <w:lang w:eastAsia="en-US"/>
        </w:rPr>
        <w:t xml:space="preserve">horizontal </w:t>
      </w:r>
      <w:r w:rsidR="00A03BE8" w:rsidRPr="006E7DA2">
        <w:rPr>
          <w:rFonts w:eastAsia="Calibri"/>
          <w:lang w:eastAsia="en-US"/>
        </w:rPr>
        <w:t xml:space="preserve">resolution </w:t>
      </w:r>
      <w:r w:rsidR="00C223AE">
        <w:rPr>
          <w:rFonts w:eastAsia="Calibri"/>
          <w:lang w:eastAsia="en-US"/>
        </w:rPr>
        <w:t>were</w:t>
      </w:r>
      <w:r w:rsidR="00C223AE" w:rsidRPr="006E7DA2">
        <w:rPr>
          <w:rFonts w:eastAsia="Calibri"/>
          <w:lang w:eastAsia="en-US"/>
        </w:rPr>
        <w:t xml:space="preserve"> </w:t>
      </w:r>
      <w:r w:rsidR="00A03BE8" w:rsidRPr="006E7DA2">
        <w:rPr>
          <w:rFonts w:eastAsia="Calibri"/>
          <w:lang w:eastAsia="en-US"/>
        </w:rPr>
        <w:t>produced</w:t>
      </w:r>
      <w:r w:rsidR="00043D62">
        <w:rPr>
          <w:rFonts w:eastAsia="Calibri"/>
          <w:lang w:eastAsia="en-US"/>
        </w:rPr>
        <w:t xml:space="preserve"> (Fig</w:t>
      </w:r>
      <w:r w:rsidR="00F66509">
        <w:rPr>
          <w:rFonts w:eastAsia="Calibri"/>
          <w:lang w:eastAsia="en-US"/>
        </w:rPr>
        <w:t>s</w:t>
      </w:r>
      <w:r w:rsidR="00043D62">
        <w:rPr>
          <w:rFonts w:eastAsia="Calibri"/>
          <w:lang w:eastAsia="en-US"/>
        </w:rPr>
        <w:t>. 3</w:t>
      </w:r>
      <w:r w:rsidR="00F66509">
        <w:rPr>
          <w:rFonts w:eastAsia="Calibri"/>
          <w:lang w:eastAsia="en-US"/>
        </w:rPr>
        <w:t xml:space="preserve"> and 4</w:t>
      </w:r>
      <w:r w:rsidR="001E53CF">
        <w:rPr>
          <w:rFonts w:eastAsia="Calibri"/>
          <w:lang w:eastAsia="en-US"/>
        </w:rPr>
        <w:t>)</w:t>
      </w:r>
      <w:r w:rsidR="00A03BE8" w:rsidRPr="006E7DA2">
        <w:rPr>
          <w:rFonts w:eastAsia="Calibri"/>
          <w:lang w:eastAsia="en-US"/>
        </w:rPr>
        <w:t xml:space="preserve">. For most analyses, however, the DEMs </w:t>
      </w:r>
      <w:r w:rsidR="00A03BE8" w:rsidRPr="006E7DA2">
        <w:rPr>
          <w:rFonts w:eastAsia="Calibri"/>
          <w:lang w:eastAsia="en-US"/>
        </w:rPr>
        <w:lastRenderedPageBreak/>
        <w:t xml:space="preserve">and </w:t>
      </w:r>
      <w:proofErr w:type="spellStart"/>
      <w:r w:rsidR="00A03BE8" w:rsidRPr="006E7DA2">
        <w:rPr>
          <w:rFonts w:eastAsia="Calibri"/>
          <w:lang w:eastAsia="en-US"/>
        </w:rPr>
        <w:t>orthoimages</w:t>
      </w:r>
      <w:proofErr w:type="spellEnd"/>
      <w:r w:rsidR="00A03BE8" w:rsidRPr="006E7DA2">
        <w:rPr>
          <w:rFonts w:eastAsia="Calibri"/>
          <w:lang w:eastAsia="en-US"/>
        </w:rPr>
        <w:t xml:space="preserve"> </w:t>
      </w:r>
      <w:r w:rsidR="00C223AE">
        <w:rPr>
          <w:rFonts w:eastAsia="Calibri"/>
          <w:lang w:eastAsia="en-US"/>
        </w:rPr>
        <w:t>were</w:t>
      </w:r>
      <w:r w:rsidR="00C223AE" w:rsidRPr="006E7DA2">
        <w:rPr>
          <w:rFonts w:eastAsia="Calibri"/>
          <w:lang w:eastAsia="en-US"/>
        </w:rPr>
        <w:t xml:space="preserve"> </w:t>
      </w:r>
      <w:r w:rsidR="00A03BE8" w:rsidRPr="006E7DA2">
        <w:rPr>
          <w:rFonts w:eastAsia="Calibri"/>
          <w:lang w:eastAsia="en-US"/>
        </w:rPr>
        <w:t>resampled to 2 mm resolution</w:t>
      </w:r>
      <w:r w:rsidR="00A57FF8">
        <w:rPr>
          <w:rFonts w:eastAsia="Calibri"/>
          <w:lang w:eastAsia="en-US"/>
        </w:rPr>
        <w:t xml:space="preserve"> to speed up computations and display</w:t>
      </w:r>
      <w:r w:rsidR="00A03BE8" w:rsidRPr="006E7DA2">
        <w:rPr>
          <w:rFonts w:eastAsia="Calibri"/>
          <w:lang w:eastAsia="en-US"/>
        </w:rPr>
        <w:t>.</w:t>
      </w:r>
      <w:r w:rsidR="0088776D" w:rsidRPr="006E7DA2">
        <w:rPr>
          <w:rFonts w:eastAsia="Calibri"/>
          <w:lang w:eastAsia="en-US"/>
        </w:rPr>
        <w:t xml:space="preserve"> For visualization and some analyses </w:t>
      </w:r>
      <w:del w:id="13" w:author="Bernard Hallet" w:date="2014-02-14T15:34:00Z">
        <w:r w:rsidR="0088776D" w:rsidRPr="006E7DA2" w:rsidDel="00DC6F40">
          <w:rPr>
            <w:rFonts w:eastAsia="Calibri"/>
            <w:lang w:eastAsia="en-US"/>
          </w:rPr>
          <w:delText xml:space="preserve">also </w:delText>
        </w:r>
      </w:del>
      <w:r w:rsidR="0088776D" w:rsidRPr="006E7DA2">
        <w:rPr>
          <w:rFonts w:eastAsia="Calibri"/>
          <w:lang w:eastAsia="en-US"/>
        </w:rPr>
        <w:t>1 cm, 2 cm and 5</w:t>
      </w:r>
      <w:r w:rsidR="00076475">
        <w:rPr>
          <w:rFonts w:eastAsia="Calibri"/>
          <w:lang w:eastAsia="en-US"/>
        </w:rPr>
        <w:t xml:space="preserve"> </w:t>
      </w:r>
      <w:r w:rsidR="0088776D" w:rsidRPr="006E7DA2">
        <w:rPr>
          <w:rFonts w:eastAsia="Calibri"/>
          <w:lang w:eastAsia="en-US"/>
        </w:rPr>
        <w:t xml:space="preserve">cm versions </w:t>
      </w:r>
      <w:r w:rsidR="00C223AE">
        <w:rPr>
          <w:rFonts w:eastAsia="Calibri"/>
          <w:lang w:eastAsia="en-US"/>
        </w:rPr>
        <w:t>were</w:t>
      </w:r>
      <w:r w:rsidR="00C223AE" w:rsidRPr="006E7DA2">
        <w:rPr>
          <w:rFonts w:eastAsia="Calibri"/>
          <w:lang w:eastAsia="en-US"/>
        </w:rPr>
        <w:t xml:space="preserve"> </w:t>
      </w:r>
      <w:ins w:id="14" w:author="Bernard Hallet" w:date="2014-02-14T15:34:00Z">
        <w:r w:rsidR="00DC6F40" w:rsidRPr="006E7DA2">
          <w:rPr>
            <w:rFonts w:eastAsia="Calibri"/>
            <w:lang w:eastAsia="en-US"/>
          </w:rPr>
          <w:t xml:space="preserve">also </w:t>
        </w:r>
      </w:ins>
      <w:r w:rsidR="0088776D" w:rsidRPr="006E7DA2">
        <w:rPr>
          <w:rFonts w:eastAsia="Calibri"/>
          <w:lang w:eastAsia="en-US"/>
        </w:rPr>
        <w:t>produced.</w:t>
      </w:r>
    </w:p>
    <w:p w14:paraId="254A25D5" w14:textId="411BC3C3" w:rsidR="005F5E8A" w:rsidRPr="006E7DA2" w:rsidRDefault="000C3C03" w:rsidP="003F77BA">
      <w:pPr>
        <w:rPr>
          <w:rFonts w:eastAsia="Calibri"/>
          <w:lang w:eastAsia="en-US"/>
        </w:rPr>
      </w:pPr>
      <w:r w:rsidRPr="006E7DA2">
        <w:rPr>
          <w:rFonts w:eastAsia="Calibri"/>
          <w:lang w:eastAsia="en-US"/>
        </w:rPr>
        <w:t xml:space="preserve">Vertical differences between the </w:t>
      </w:r>
      <w:r w:rsidR="00A03BE8" w:rsidRPr="006E7DA2">
        <w:rPr>
          <w:rFonts w:eastAsia="Calibri"/>
          <w:lang w:eastAsia="en-US"/>
        </w:rPr>
        <w:t>2007 and 2010</w:t>
      </w:r>
      <w:r w:rsidRPr="006E7DA2">
        <w:rPr>
          <w:rFonts w:eastAsia="Calibri"/>
          <w:lang w:eastAsia="en-US"/>
        </w:rPr>
        <w:t xml:space="preserve"> DEMs </w:t>
      </w:r>
      <w:r w:rsidR="00C223AE">
        <w:rPr>
          <w:rFonts w:eastAsia="Calibri"/>
          <w:lang w:eastAsia="en-US"/>
        </w:rPr>
        <w:t>were</w:t>
      </w:r>
      <w:r w:rsidR="00C223AE" w:rsidRPr="006E7DA2">
        <w:rPr>
          <w:rFonts w:eastAsia="Calibri"/>
          <w:lang w:eastAsia="en-US"/>
        </w:rPr>
        <w:t xml:space="preserve"> </w:t>
      </w:r>
      <w:r w:rsidRPr="006E7DA2">
        <w:rPr>
          <w:rFonts w:eastAsia="Calibri"/>
          <w:lang w:eastAsia="en-US"/>
        </w:rPr>
        <w:t xml:space="preserve">obtained by simple subtraction. </w:t>
      </w:r>
      <w:r w:rsidR="00CA0301" w:rsidRPr="006E7DA2">
        <w:rPr>
          <w:rFonts w:eastAsia="Calibri"/>
          <w:lang w:eastAsia="en-US"/>
        </w:rPr>
        <w:t xml:space="preserve">The two point clouds turned out to </w:t>
      </w:r>
      <w:r w:rsidR="005F5E8A" w:rsidRPr="006E7DA2">
        <w:rPr>
          <w:rFonts w:eastAsia="Calibri"/>
          <w:lang w:eastAsia="en-US"/>
        </w:rPr>
        <w:t xml:space="preserve">be </w:t>
      </w:r>
      <w:r w:rsidR="00CA0301" w:rsidRPr="006E7DA2">
        <w:rPr>
          <w:rFonts w:eastAsia="Calibri"/>
          <w:lang w:eastAsia="en-US"/>
        </w:rPr>
        <w:t xml:space="preserve">vertically deformed to each other </w:t>
      </w:r>
      <w:r w:rsidR="006E7DA2">
        <w:rPr>
          <w:rFonts w:eastAsia="Calibri"/>
          <w:lang w:eastAsia="en-US"/>
        </w:rPr>
        <w:t>by a few centimetres</w:t>
      </w:r>
      <w:r w:rsidR="005F5E8A" w:rsidRPr="006E7DA2">
        <w:rPr>
          <w:rFonts w:eastAsia="Calibri"/>
          <w:lang w:eastAsia="en-US"/>
        </w:rPr>
        <w:t xml:space="preserve"> </w:t>
      </w:r>
      <w:r w:rsidR="00CA0301" w:rsidRPr="006E7DA2">
        <w:rPr>
          <w:rFonts w:eastAsia="Calibri"/>
          <w:lang w:eastAsia="en-US"/>
        </w:rPr>
        <w:t>at the eastern and southern margins (approximately from the top of th</w:t>
      </w:r>
      <w:r w:rsidR="005F5E8A" w:rsidRPr="006E7DA2">
        <w:rPr>
          <w:rFonts w:eastAsia="Calibri"/>
          <w:lang w:eastAsia="en-US"/>
        </w:rPr>
        <w:t>e outer ridge of the circles</w:t>
      </w:r>
      <w:r w:rsidR="00CA0301" w:rsidRPr="006E7DA2">
        <w:rPr>
          <w:rFonts w:eastAsia="Calibri"/>
          <w:lang w:eastAsia="en-US"/>
        </w:rPr>
        <w:t xml:space="preserve"> eastwards and </w:t>
      </w:r>
      <w:r w:rsidR="005F5E8A" w:rsidRPr="006E7DA2">
        <w:rPr>
          <w:rFonts w:eastAsia="Calibri"/>
          <w:lang w:eastAsia="en-US"/>
        </w:rPr>
        <w:t>southwards towards the model margins). This deformation could not be r</w:t>
      </w:r>
      <w:r w:rsidR="003E15A1" w:rsidRPr="006E7DA2">
        <w:rPr>
          <w:rFonts w:eastAsia="Calibri"/>
          <w:lang w:eastAsia="en-US"/>
        </w:rPr>
        <w:t>epaired in the photogrammetric</w:t>
      </w:r>
      <w:r w:rsidR="005F5E8A" w:rsidRPr="006E7DA2">
        <w:rPr>
          <w:rFonts w:eastAsia="Calibri"/>
          <w:lang w:eastAsia="en-US"/>
        </w:rPr>
        <w:t xml:space="preserve"> processing, mainly due to insufficient image coverage and constellations at the western and southern model margins. Rather, this effect was in parts compensated by applying a very coarse low-pass filter to the elevation differences and removing the filter results from the raw differences. </w:t>
      </w:r>
      <w:del w:id="15" w:author="Bernard Hallet" w:date="2014-02-14T15:35:00Z">
        <w:r w:rsidR="005F5E8A" w:rsidRPr="006E7DA2" w:rsidDel="00DC6F40">
          <w:rPr>
            <w:rFonts w:eastAsia="Calibri"/>
            <w:lang w:eastAsia="en-US"/>
          </w:rPr>
          <w:delText>Though</w:delText>
        </w:r>
      </w:del>
      <w:ins w:id="16" w:author="Bernard Hallet" w:date="2014-02-14T15:35:00Z">
        <w:r w:rsidR="00DC6F40">
          <w:rPr>
            <w:rFonts w:eastAsia="Calibri"/>
            <w:lang w:eastAsia="en-US"/>
          </w:rPr>
          <w:t>Nevertheless</w:t>
        </w:r>
      </w:ins>
      <w:r w:rsidR="005F5E8A" w:rsidRPr="006E7DA2">
        <w:rPr>
          <w:rFonts w:eastAsia="Calibri"/>
          <w:lang w:eastAsia="en-US"/>
        </w:rPr>
        <w:t>, elevation differences towards to eastern and southern model margins have to be interpreted with care.</w:t>
      </w:r>
    </w:p>
    <w:p w14:paraId="289A14CD" w14:textId="7F81B754" w:rsidR="00726D46" w:rsidRPr="006E7DA2" w:rsidRDefault="000C3C03" w:rsidP="003F77BA">
      <w:pPr>
        <w:rPr>
          <w:rFonts w:eastAsia="Calibri"/>
          <w:lang w:eastAsia="en-US"/>
        </w:rPr>
      </w:pPr>
      <w:r w:rsidRPr="006E7DA2">
        <w:rPr>
          <w:rFonts w:eastAsia="Calibri"/>
          <w:lang w:eastAsia="en-US"/>
        </w:rPr>
        <w:t xml:space="preserve">Horizontal displacements between the two </w:t>
      </w:r>
      <w:proofErr w:type="spellStart"/>
      <w:r w:rsidRPr="006E7DA2">
        <w:rPr>
          <w:rFonts w:eastAsia="Calibri"/>
          <w:lang w:eastAsia="en-US"/>
        </w:rPr>
        <w:t>orthoimages</w:t>
      </w:r>
      <w:proofErr w:type="spellEnd"/>
      <w:r w:rsidRPr="006E7DA2">
        <w:rPr>
          <w:rFonts w:eastAsia="Calibri"/>
          <w:lang w:eastAsia="en-US"/>
        </w:rPr>
        <w:t xml:space="preserve"> </w:t>
      </w:r>
      <w:r w:rsidR="00A36821">
        <w:rPr>
          <w:rFonts w:eastAsia="Calibri"/>
          <w:lang w:eastAsia="en-US"/>
        </w:rPr>
        <w:t>were</w:t>
      </w:r>
      <w:r w:rsidRPr="006E7DA2">
        <w:rPr>
          <w:rFonts w:eastAsia="Calibri"/>
          <w:lang w:eastAsia="en-US"/>
        </w:rPr>
        <w:t xml:space="preserve"> determined through </w:t>
      </w:r>
      <w:r w:rsidR="00A36821">
        <w:rPr>
          <w:rFonts w:eastAsia="Calibri"/>
          <w:lang w:eastAsia="en-US"/>
        </w:rPr>
        <w:t>offset tracking</w:t>
      </w:r>
      <w:r w:rsidRPr="006E7DA2">
        <w:rPr>
          <w:rFonts w:eastAsia="Calibri"/>
          <w:lang w:eastAsia="en-US"/>
        </w:rPr>
        <w:t>. Using the free</w:t>
      </w:r>
      <w:r w:rsidR="00B3046F">
        <w:rPr>
          <w:rFonts w:eastAsia="Calibri"/>
          <w:lang w:eastAsia="en-US"/>
        </w:rPr>
        <w:t xml:space="preserve"> software CIAS </w:t>
      </w:r>
      <w:r w:rsidR="00B3046F">
        <w:rPr>
          <w:rFonts w:eastAsia="Calibri"/>
          <w:lang w:eastAsia="en-US"/>
        </w:rPr>
        <w:fldChar w:fldCharType="begin">
          <w:fldData xml:space="preserve">PEVuZE5vdGU+PENpdGU+PEF1dGhvcj5Lw6TDpGI8L0F1dGhvcj48WWVhcj4yMDAwPC9ZZWFyPjxS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</w:fldData>
        </w:fldChar>
      </w:r>
      <w:r w:rsidR="00721DB9">
        <w:rPr>
          <w:rFonts w:eastAsia="Calibri"/>
          <w:lang w:eastAsia="en-US"/>
        </w:rPr>
        <w:instrText xml:space="preserve"> ADDIN EN.CITE </w:instrText>
      </w:r>
      <w:r w:rsidR="00721DB9">
        <w:rPr>
          <w:rFonts w:eastAsia="Calibri"/>
          <w:lang w:eastAsia="en-US"/>
        </w:rPr>
        <w:fldChar w:fldCharType="begin">
          <w:fldData xml:space="preserve">PEVuZE5vdGU+PENpdGU+PEF1dGhvcj5Lw6TDpGI8L0F1dGhvcj48WWVhcj4yMDAwPC9ZZWFyPjxS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</w:fldData>
        </w:fldChar>
      </w:r>
      <w:r w:rsidR="00721DB9">
        <w:rPr>
          <w:rFonts w:eastAsia="Calibri"/>
          <w:lang w:eastAsia="en-US"/>
        </w:rPr>
        <w:instrText xml:space="preserve"> ADDIN EN.CITE.DATA </w:instrText>
      </w:r>
      <w:r w:rsidR="00721DB9">
        <w:rPr>
          <w:rFonts w:eastAsia="Calibri"/>
          <w:lang w:eastAsia="en-US"/>
        </w:rPr>
      </w:r>
      <w:r w:rsidR="00721DB9">
        <w:rPr>
          <w:rFonts w:eastAsia="Calibri"/>
          <w:lang w:eastAsia="en-US"/>
        </w:rPr>
        <w:fldChar w:fldCharType="end"/>
      </w:r>
      <w:r w:rsidR="00B3046F">
        <w:rPr>
          <w:rFonts w:eastAsia="Calibri"/>
          <w:lang w:eastAsia="en-US"/>
        </w:rPr>
      </w:r>
      <w:r w:rsidR="00B3046F">
        <w:rPr>
          <w:rFonts w:eastAsia="Calibri"/>
          <w:lang w:eastAsia="en-US"/>
        </w:rPr>
        <w:fldChar w:fldCharType="separate"/>
      </w:r>
      <w:r w:rsidR="00721DB9">
        <w:rPr>
          <w:rFonts w:eastAsia="Calibri"/>
          <w:noProof/>
          <w:lang w:eastAsia="en-US"/>
        </w:rPr>
        <w:t xml:space="preserve">(Correlation Image Analysis Software; </w:t>
      </w:r>
      <w:hyperlink w:anchor="_ENREF_19" w:tooltip="Kääb, 2000 #663" w:history="1">
        <w:r w:rsidR="00721DB9">
          <w:rPr>
            <w:rFonts w:eastAsia="Calibri"/>
            <w:noProof/>
            <w:lang w:eastAsia="en-US"/>
          </w:rPr>
          <w:t>Kääb and Vollmer, 2000</w:t>
        </w:r>
      </w:hyperlink>
      <w:r w:rsidR="00721DB9">
        <w:rPr>
          <w:rFonts w:eastAsia="Calibri"/>
          <w:noProof/>
          <w:lang w:eastAsia="en-US"/>
        </w:rPr>
        <w:t xml:space="preserve">; </w:t>
      </w:r>
      <w:hyperlink w:anchor="_ENREF_11" w:tooltip="Heid, 2012 #3412" w:history="1">
        <w:r w:rsidR="00721DB9">
          <w:rPr>
            <w:rFonts w:eastAsia="Calibri"/>
            <w:noProof/>
            <w:lang w:eastAsia="en-US"/>
          </w:rPr>
          <w:t>Heid and Kääb, 2012</w:t>
        </w:r>
      </w:hyperlink>
      <w:r w:rsidR="00721DB9">
        <w:rPr>
          <w:rFonts w:eastAsia="Calibri"/>
          <w:noProof/>
          <w:lang w:eastAsia="en-US"/>
        </w:rPr>
        <w:t xml:space="preserve">; </w:t>
      </w:r>
      <w:hyperlink w:anchor="_ENREF_20" w:tooltip="Kääb, 2013 #3772" w:history="1">
        <w:r w:rsidR="00721DB9">
          <w:rPr>
            <w:rFonts w:eastAsia="Calibri"/>
            <w:noProof/>
            <w:lang w:eastAsia="en-US"/>
          </w:rPr>
          <w:t>Kääb, 2013</w:t>
        </w:r>
      </w:hyperlink>
      <w:r w:rsidR="00721DB9">
        <w:rPr>
          <w:rFonts w:eastAsia="Calibri"/>
          <w:noProof/>
          <w:lang w:eastAsia="en-US"/>
        </w:rPr>
        <w:t>)</w:t>
      </w:r>
      <w:r w:rsidR="00B3046F">
        <w:rPr>
          <w:rFonts w:eastAsia="Calibri"/>
          <w:lang w:eastAsia="en-US"/>
        </w:rPr>
        <w:fldChar w:fldCharType="end"/>
      </w:r>
      <w:r w:rsidR="00A03BE8" w:rsidRPr="006E7DA2">
        <w:rPr>
          <w:rFonts w:eastAsia="Calibri"/>
          <w:lang w:eastAsia="en-US"/>
        </w:rPr>
        <w:t xml:space="preserve"> and its no</w:t>
      </w:r>
      <w:r w:rsidR="00B3046F">
        <w:rPr>
          <w:rFonts w:eastAsia="Calibri"/>
          <w:lang w:eastAsia="en-US"/>
        </w:rPr>
        <w:t>rmalized cross-correlation</w:t>
      </w:r>
      <w:r w:rsidR="00A03BE8" w:rsidRPr="006E7DA2">
        <w:rPr>
          <w:rFonts w:eastAsia="Calibri"/>
          <w:lang w:eastAsia="en-US"/>
        </w:rPr>
        <w:t xml:space="preserve"> a</w:t>
      </w:r>
      <w:r w:rsidR="00B3046F">
        <w:rPr>
          <w:rFonts w:eastAsia="Calibri"/>
          <w:lang w:eastAsia="en-US"/>
        </w:rPr>
        <w:t>nd orientation correlation</w:t>
      </w:r>
      <w:r w:rsidRPr="006E7DA2">
        <w:rPr>
          <w:rFonts w:eastAsia="Calibri"/>
          <w:lang w:eastAsia="en-US"/>
        </w:rPr>
        <w:t xml:space="preserve"> algorithm</w:t>
      </w:r>
      <w:r w:rsidR="00A03BE8" w:rsidRPr="006E7DA2">
        <w:rPr>
          <w:rFonts w:eastAsia="Calibri"/>
          <w:lang w:eastAsia="en-US"/>
        </w:rPr>
        <w:t>s, a 5</w:t>
      </w:r>
      <w:r w:rsidR="00B3046F">
        <w:rPr>
          <w:rFonts w:eastAsia="Calibri"/>
          <w:lang w:eastAsia="en-US"/>
        </w:rPr>
        <w:t xml:space="preserve"> </w:t>
      </w:r>
      <w:r w:rsidR="00A03BE8" w:rsidRPr="006E7DA2">
        <w:rPr>
          <w:rFonts w:eastAsia="Calibri"/>
          <w:lang w:eastAsia="en-US"/>
        </w:rPr>
        <w:t>cm</w:t>
      </w:r>
      <w:r w:rsidRPr="006E7DA2">
        <w:rPr>
          <w:rFonts w:eastAsia="Calibri"/>
          <w:lang w:eastAsia="en-US"/>
        </w:rPr>
        <w:t>-spaced grid of displa</w:t>
      </w:r>
      <w:r w:rsidR="00B3046F">
        <w:rPr>
          <w:rFonts w:eastAsia="Calibri"/>
          <w:lang w:eastAsia="en-US"/>
        </w:rPr>
        <w:t>cements wa</w:t>
      </w:r>
      <w:r w:rsidR="00A03BE8" w:rsidRPr="006E7DA2">
        <w:rPr>
          <w:rFonts w:eastAsia="Calibri"/>
          <w:lang w:eastAsia="en-US"/>
        </w:rPr>
        <w:t>s measured based on 10</w:t>
      </w:r>
      <w:r w:rsidR="00B3046F">
        <w:rPr>
          <w:rFonts w:eastAsia="Calibri"/>
          <w:lang w:eastAsia="en-US"/>
        </w:rPr>
        <w:t xml:space="preserve"> </w:t>
      </w:r>
      <w:r w:rsidR="00A03BE8" w:rsidRPr="006E7DA2">
        <w:rPr>
          <w:rFonts w:eastAsia="Calibri"/>
          <w:lang w:eastAsia="en-US"/>
        </w:rPr>
        <w:t>cm-</w:t>
      </w:r>
      <w:r w:rsidRPr="006E7DA2">
        <w:rPr>
          <w:rFonts w:eastAsia="Calibri"/>
          <w:lang w:eastAsia="en-US"/>
        </w:rPr>
        <w:t xml:space="preserve">sized image templates. </w:t>
      </w:r>
      <w:r w:rsidR="00A03BE8" w:rsidRPr="006E7DA2">
        <w:rPr>
          <w:rFonts w:eastAsia="Calibri"/>
          <w:lang w:eastAsia="en-US"/>
        </w:rPr>
        <w:t xml:space="preserve">This large template size, compared to the high image resolution, turned out to be necessary to cope with the often individually moving, rotating, or tipping stones that led </w:t>
      </w:r>
      <w:r w:rsidR="00CA0301" w:rsidRPr="006E7DA2">
        <w:rPr>
          <w:rFonts w:eastAsia="Calibri"/>
          <w:lang w:eastAsia="en-US"/>
        </w:rPr>
        <w:t xml:space="preserve">in parts </w:t>
      </w:r>
      <w:r w:rsidR="00A03BE8" w:rsidRPr="006E7DA2">
        <w:rPr>
          <w:rFonts w:eastAsia="Calibri"/>
          <w:lang w:eastAsia="en-US"/>
        </w:rPr>
        <w:t xml:space="preserve">to a </w:t>
      </w:r>
      <w:r w:rsidR="00CA0301" w:rsidRPr="006E7DA2">
        <w:rPr>
          <w:rFonts w:eastAsia="Calibri"/>
          <w:lang w:eastAsia="en-US"/>
        </w:rPr>
        <w:t xml:space="preserve">low </w:t>
      </w:r>
      <w:r w:rsidR="00A03BE8" w:rsidRPr="006E7DA2">
        <w:rPr>
          <w:rFonts w:eastAsia="Calibri"/>
          <w:lang w:eastAsia="en-US"/>
        </w:rPr>
        <w:t>visual coherence between the two images</w:t>
      </w:r>
      <w:r w:rsidR="00CA0301" w:rsidRPr="006E7DA2">
        <w:rPr>
          <w:rFonts w:eastAsia="Calibri"/>
          <w:lang w:eastAsia="en-US"/>
        </w:rPr>
        <w:t>.</w:t>
      </w:r>
      <w:r w:rsidR="00A03BE8" w:rsidRPr="006E7DA2">
        <w:rPr>
          <w:rFonts w:eastAsia="Calibri"/>
          <w:lang w:eastAsia="en-US"/>
        </w:rPr>
        <w:t xml:space="preserve"> </w:t>
      </w:r>
      <w:r w:rsidR="005B2E7D" w:rsidRPr="006E7DA2">
        <w:rPr>
          <w:rFonts w:eastAsia="Calibri"/>
          <w:lang w:eastAsia="en-US"/>
        </w:rPr>
        <w:t xml:space="preserve">The DEM deformations mentioned above </w:t>
      </w:r>
      <w:r w:rsidR="00B3046F">
        <w:rPr>
          <w:rFonts w:eastAsia="Calibri"/>
          <w:lang w:eastAsia="en-US"/>
        </w:rPr>
        <w:t xml:space="preserve">also </w:t>
      </w:r>
      <w:r w:rsidR="005D2C3B">
        <w:rPr>
          <w:rFonts w:eastAsia="Calibri"/>
          <w:lang w:eastAsia="en-US"/>
        </w:rPr>
        <w:t xml:space="preserve">had </w:t>
      </w:r>
      <w:r w:rsidR="00B3046F">
        <w:rPr>
          <w:rFonts w:eastAsia="Calibri"/>
          <w:lang w:eastAsia="en-US"/>
        </w:rPr>
        <w:t xml:space="preserve">an </w:t>
      </w:r>
      <w:r w:rsidR="005B2E7D" w:rsidRPr="006E7DA2">
        <w:rPr>
          <w:rFonts w:eastAsia="Calibri"/>
          <w:lang w:eastAsia="en-US"/>
        </w:rPr>
        <w:t xml:space="preserve">effect on the </w:t>
      </w:r>
      <w:proofErr w:type="spellStart"/>
      <w:r w:rsidR="005B2E7D" w:rsidRPr="006E7DA2">
        <w:rPr>
          <w:rFonts w:eastAsia="Calibri"/>
          <w:lang w:eastAsia="en-US"/>
        </w:rPr>
        <w:t>orthoimages</w:t>
      </w:r>
      <w:proofErr w:type="spellEnd"/>
      <w:r w:rsidR="005B2E7D" w:rsidRPr="006E7DA2">
        <w:rPr>
          <w:rFonts w:eastAsia="Calibri"/>
          <w:lang w:eastAsia="en-US"/>
        </w:rPr>
        <w:t xml:space="preserve"> </w:t>
      </w:r>
      <w:r w:rsidR="008C5E08" w:rsidRPr="006E7DA2">
        <w:rPr>
          <w:rFonts w:eastAsia="Calibri"/>
          <w:lang w:eastAsia="en-US"/>
        </w:rPr>
        <w:t>at the southern margin</w:t>
      </w:r>
      <w:r w:rsidR="00B3046F">
        <w:rPr>
          <w:rFonts w:eastAsia="Calibri"/>
          <w:lang w:eastAsia="en-US"/>
        </w:rPr>
        <w:t xml:space="preserve"> of the photogrammetric model</w:t>
      </w:r>
      <w:r w:rsidR="008C5E08">
        <w:rPr>
          <w:rFonts w:eastAsia="Calibri"/>
          <w:lang w:eastAsia="en-US"/>
        </w:rPr>
        <w:t xml:space="preserve">, but only </w:t>
      </w:r>
      <w:r w:rsidR="00B3046F">
        <w:rPr>
          <w:rFonts w:eastAsia="Calibri"/>
          <w:lang w:eastAsia="en-US"/>
        </w:rPr>
        <w:t xml:space="preserve">a </w:t>
      </w:r>
      <w:r w:rsidR="008C5E08">
        <w:rPr>
          <w:rFonts w:eastAsia="Calibri"/>
          <w:lang w:eastAsia="en-US"/>
        </w:rPr>
        <w:t>small effect</w:t>
      </w:r>
      <w:r w:rsidR="008C5E08" w:rsidRPr="006E7DA2">
        <w:rPr>
          <w:rFonts w:eastAsia="Calibri"/>
          <w:lang w:eastAsia="en-US"/>
        </w:rPr>
        <w:t xml:space="preserve"> </w:t>
      </w:r>
      <w:r w:rsidR="005B2E7D" w:rsidRPr="006E7DA2">
        <w:rPr>
          <w:rFonts w:eastAsia="Calibri"/>
          <w:lang w:eastAsia="en-US"/>
        </w:rPr>
        <w:t>towar</w:t>
      </w:r>
      <w:r w:rsidR="00B3046F">
        <w:rPr>
          <w:rFonts w:eastAsia="Calibri"/>
          <w:lang w:eastAsia="en-US"/>
        </w:rPr>
        <w:t>ds the eastern model margin</w:t>
      </w:r>
      <w:r w:rsidR="005B2E7D" w:rsidRPr="006E7DA2">
        <w:rPr>
          <w:rFonts w:eastAsia="Calibri"/>
          <w:lang w:eastAsia="en-US"/>
        </w:rPr>
        <w:t xml:space="preserve">. As a result, the displacements on the southernmost circle were measured separately from the other two circles after </w:t>
      </w:r>
      <w:r w:rsidR="00B3046F">
        <w:rPr>
          <w:rFonts w:eastAsia="Calibri"/>
          <w:lang w:eastAsia="en-US"/>
        </w:rPr>
        <w:t xml:space="preserve">independent </w:t>
      </w:r>
      <w:r w:rsidR="005B2E7D" w:rsidRPr="006E7DA2">
        <w:rPr>
          <w:rFonts w:eastAsia="Calibri"/>
          <w:lang w:eastAsia="en-US"/>
        </w:rPr>
        <w:t>co</w:t>
      </w:r>
      <w:r w:rsidR="00B3046F">
        <w:rPr>
          <w:rFonts w:eastAsia="Calibri"/>
          <w:lang w:eastAsia="en-US"/>
        </w:rPr>
        <w:t>-</w:t>
      </w:r>
      <w:r w:rsidR="005B2E7D" w:rsidRPr="006E7DA2">
        <w:rPr>
          <w:rFonts w:eastAsia="Calibri"/>
          <w:lang w:eastAsia="en-US"/>
        </w:rPr>
        <w:t xml:space="preserve">registration of the two </w:t>
      </w:r>
      <w:proofErr w:type="spellStart"/>
      <w:r w:rsidR="005B2E7D" w:rsidRPr="006E7DA2">
        <w:rPr>
          <w:rFonts w:eastAsia="Calibri"/>
          <w:lang w:eastAsia="en-US"/>
        </w:rPr>
        <w:t>orth</w:t>
      </w:r>
      <w:ins w:id="17" w:author="Bernard Hallet" w:date="2014-02-14T15:37:00Z">
        <w:r w:rsidR="00DC6F40">
          <w:rPr>
            <w:rFonts w:eastAsia="Calibri"/>
            <w:lang w:eastAsia="en-US"/>
          </w:rPr>
          <w:t>o</w:t>
        </w:r>
      </w:ins>
      <w:r w:rsidR="005B2E7D" w:rsidRPr="006E7DA2">
        <w:rPr>
          <w:rFonts w:eastAsia="Calibri"/>
          <w:lang w:eastAsia="en-US"/>
        </w:rPr>
        <w:t>images</w:t>
      </w:r>
      <w:proofErr w:type="spellEnd"/>
      <w:r w:rsidR="005B2E7D" w:rsidRPr="006E7DA2">
        <w:rPr>
          <w:rFonts w:eastAsia="Calibri"/>
          <w:lang w:eastAsia="en-US"/>
        </w:rPr>
        <w:t xml:space="preserve"> using points at the ridge top where displacements are assumed </w:t>
      </w:r>
      <w:commentRangeStart w:id="18"/>
      <w:r w:rsidR="005B2E7D" w:rsidRPr="006E7DA2">
        <w:rPr>
          <w:rFonts w:eastAsia="Calibri"/>
          <w:lang w:eastAsia="en-US"/>
        </w:rPr>
        <w:t>minimal</w:t>
      </w:r>
      <w:commentRangeEnd w:id="18"/>
      <w:r w:rsidR="00DC6F40">
        <w:rPr>
          <w:rStyle w:val="CommentReference"/>
        </w:rPr>
        <w:commentReference w:id="18"/>
      </w:r>
      <w:r w:rsidR="005B2E7D" w:rsidRPr="006E7DA2">
        <w:rPr>
          <w:rFonts w:eastAsia="Calibri"/>
          <w:lang w:eastAsia="en-US"/>
        </w:rPr>
        <w:t>. As for the DEM differences, though, the displacements towards the eastern and southern model margins have to be interpreted with care as the</w:t>
      </w:r>
      <w:r w:rsidR="00D17A9E">
        <w:rPr>
          <w:rFonts w:eastAsia="Calibri"/>
          <w:lang w:eastAsia="en-US"/>
        </w:rPr>
        <w:t>y</w:t>
      </w:r>
      <w:r w:rsidR="005B2E7D" w:rsidRPr="006E7DA2">
        <w:rPr>
          <w:rFonts w:eastAsia="Calibri"/>
          <w:lang w:eastAsia="en-US"/>
        </w:rPr>
        <w:t xml:space="preserve"> could be affected by </w:t>
      </w:r>
      <w:r w:rsidR="00D17A9E">
        <w:rPr>
          <w:rFonts w:eastAsia="Calibri"/>
          <w:lang w:eastAsia="en-US"/>
        </w:rPr>
        <w:t xml:space="preserve">model </w:t>
      </w:r>
      <w:r w:rsidR="005B2E7D" w:rsidRPr="006E7DA2">
        <w:rPr>
          <w:rFonts w:eastAsia="Calibri"/>
          <w:lang w:eastAsia="en-US"/>
        </w:rPr>
        <w:t xml:space="preserve">distortions of low spatial frequency. </w:t>
      </w:r>
    </w:p>
    <w:p w14:paraId="3A1CCDB2" w14:textId="636E8631" w:rsidR="00726D46" w:rsidRPr="006E7DA2" w:rsidRDefault="00C83FF0" w:rsidP="003F77BA">
      <w:pPr>
        <w:rPr>
          <w:rFonts w:eastAsia="Calibri"/>
          <w:lang w:eastAsia="en-US"/>
        </w:rPr>
      </w:pPr>
      <w:r w:rsidRPr="006E7DA2">
        <w:rPr>
          <w:rFonts w:eastAsia="Calibri"/>
          <w:lang w:eastAsia="en-US"/>
        </w:rPr>
        <w:t>The DEM</w:t>
      </w:r>
      <w:r w:rsidR="00D17A9E">
        <w:rPr>
          <w:rFonts w:eastAsia="Calibri"/>
          <w:lang w:eastAsia="en-US"/>
        </w:rPr>
        <w:t>s</w:t>
      </w:r>
      <w:r w:rsidRPr="006E7DA2">
        <w:rPr>
          <w:rFonts w:eastAsia="Calibri"/>
          <w:lang w:eastAsia="en-US"/>
        </w:rPr>
        <w:t xml:space="preserve"> </w:t>
      </w:r>
      <w:r w:rsidR="00D17A9E">
        <w:rPr>
          <w:rFonts w:eastAsia="Calibri"/>
          <w:lang w:eastAsia="en-US"/>
        </w:rPr>
        <w:t>retrieved are so dense (1 mm resolution</w:t>
      </w:r>
      <w:r w:rsidRPr="006E7DA2">
        <w:rPr>
          <w:rFonts w:eastAsia="Calibri"/>
          <w:lang w:eastAsia="en-US"/>
        </w:rPr>
        <w:t xml:space="preserve">) that interpolating the elevation both for the starting and endpoints of displacement vectors is expected to largely reflect the actual vertical component of particle </w:t>
      </w:r>
      <w:ins w:id="19" w:author="Bernard Hallet" w:date="2014-02-14T15:41:00Z">
        <w:r w:rsidR="00681508">
          <w:rPr>
            <w:rFonts w:eastAsia="Calibri"/>
            <w:lang w:eastAsia="en-US"/>
          </w:rPr>
          <w:t xml:space="preserve">(and soil?) </w:t>
        </w:r>
      </w:ins>
      <w:commentRangeStart w:id="20"/>
      <w:r w:rsidRPr="006E7DA2">
        <w:rPr>
          <w:rFonts w:eastAsia="Calibri"/>
          <w:lang w:eastAsia="en-US"/>
        </w:rPr>
        <w:t>motion</w:t>
      </w:r>
      <w:commentRangeEnd w:id="20"/>
      <w:r w:rsidR="00681508">
        <w:rPr>
          <w:rStyle w:val="CommentReference"/>
        </w:rPr>
        <w:commentReference w:id="20"/>
      </w:r>
      <w:r w:rsidR="00AD3BFC" w:rsidRPr="006E7DA2">
        <w:rPr>
          <w:rFonts w:eastAsia="Calibri"/>
          <w:lang w:eastAsia="en-US"/>
        </w:rPr>
        <w:t>.</w:t>
      </w:r>
      <w:r w:rsidRPr="006E7DA2">
        <w:rPr>
          <w:rFonts w:eastAsia="Calibri"/>
          <w:lang w:eastAsia="en-US"/>
        </w:rPr>
        <w:t xml:space="preserve"> </w:t>
      </w:r>
    </w:p>
    <w:p w14:paraId="7E0BFB9A" w14:textId="77777777" w:rsidR="002916FF" w:rsidRPr="006E7DA2" w:rsidRDefault="00023576" w:rsidP="00F532C8">
      <w:pPr>
        <w:pStyle w:val="Heading1"/>
      </w:pPr>
      <w:r w:rsidRPr="006E7DA2">
        <w:t>Results</w:t>
      </w:r>
    </w:p>
    <w:p w14:paraId="2CC05043" w14:textId="77777777" w:rsidR="001B3514" w:rsidRPr="006E7DA2" w:rsidRDefault="00BC49C1" w:rsidP="00114C03">
      <w:r w:rsidRPr="006E7DA2">
        <w:t xml:space="preserve">Elevation differences of control points between 2007 and 2010 cannot be analysed for reasons described above. The average horizontal offset between </w:t>
      </w:r>
      <w:r w:rsidR="00B3046F">
        <w:t xml:space="preserve">the </w:t>
      </w:r>
      <w:r w:rsidRPr="006E7DA2">
        <w:t>2007 and 2010 control points is about 1</w:t>
      </w:r>
      <w:r w:rsidR="00B3046F">
        <w:t xml:space="preserve"> </w:t>
      </w:r>
      <w:r w:rsidRPr="006E7DA2">
        <w:t>cm</w:t>
      </w:r>
      <w:r w:rsidR="001E355C" w:rsidRPr="006E7DA2">
        <w:t>, with</w:t>
      </w:r>
      <w:r w:rsidR="003072F7">
        <w:t xml:space="preserve"> only one offset &gt; 1.5 cm (</w:t>
      </w:r>
      <w:r w:rsidR="001E355C" w:rsidRPr="006E7DA2">
        <w:t>3 cm</w:t>
      </w:r>
      <w:r w:rsidR="003072F7">
        <w:t>)</w:t>
      </w:r>
      <w:r w:rsidRPr="006E7DA2">
        <w:t xml:space="preserve">. </w:t>
      </w:r>
      <w:r w:rsidR="001E355C" w:rsidRPr="006E7DA2">
        <w:t xml:space="preserve">We believe that holding the GNSS receiver </w:t>
      </w:r>
      <w:r w:rsidR="001E355C" w:rsidRPr="006E7DA2">
        <w:lastRenderedPageBreak/>
        <w:t xml:space="preserve">on </w:t>
      </w:r>
      <w:r w:rsidR="00BE08BB" w:rsidRPr="006E7DA2">
        <w:t>the control point marks causes a</w:t>
      </w:r>
      <w:r w:rsidR="001E355C" w:rsidRPr="006E7DA2">
        <w:t xml:space="preserve"> horizontal uncertaint</w:t>
      </w:r>
      <w:r w:rsidR="00BE08BB" w:rsidRPr="006E7DA2">
        <w:t>y of at least</w:t>
      </w:r>
      <w:r w:rsidR="001E355C" w:rsidRPr="006E7DA2">
        <w:t xml:space="preserve"> 1 cm. </w:t>
      </w:r>
      <w:r w:rsidR="00966B10" w:rsidRPr="006E7DA2">
        <w:t>The offset directions give no systematic picture.</w:t>
      </w:r>
      <w:r w:rsidR="00966B10">
        <w:t xml:space="preserve"> </w:t>
      </w:r>
      <w:r w:rsidR="00BE08BB" w:rsidRPr="006E7DA2">
        <w:t xml:space="preserve">For this reason, we conclude that the GNSS offsets between 2007 and 2010 are random, </w:t>
      </w:r>
      <w:r w:rsidR="005D2C3B">
        <w:t>and</w:t>
      </w:r>
      <w:r w:rsidR="00BE08BB" w:rsidRPr="006E7DA2">
        <w:t xml:space="preserve"> cannot be interpreted </w:t>
      </w:r>
      <w:commentRangeStart w:id="21"/>
      <w:proofErr w:type="spellStart"/>
      <w:r w:rsidR="00BE08BB" w:rsidRPr="006E7DA2">
        <w:t>geophysically</w:t>
      </w:r>
      <w:commentRangeEnd w:id="21"/>
      <w:proofErr w:type="spellEnd"/>
      <w:r w:rsidR="00927F86">
        <w:rPr>
          <w:rStyle w:val="CommentReference"/>
        </w:rPr>
        <w:commentReference w:id="21"/>
      </w:r>
      <w:r w:rsidR="00BE08BB" w:rsidRPr="006E7DA2">
        <w:t xml:space="preserve">. </w:t>
      </w:r>
    </w:p>
    <w:p w14:paraId="68D3E3FE" w14:textId="77777777" w:rsidR="001B3514" w:rsidRPr="006E7DA2" w:rsidRDefault="00BC49C1" w:rsidP="00114C03">
      <w:pPr>
        <w:pStyle w:val="Heading2"/>
      </w:pPr>
      <w:r w:rsidRPr="006E7DA2">
        <w:tab/>
        <w:t>Ele</w:t>
      </w:r>
      <w:r w:rsidR="000C3FBA" w:rsidRPr="006E7DA2">
        <w:t>vation models and differences</w:t>
      </w:r>
    </w:p>
    <w:p w14:paraId="23DE7652" w14:textId="77777777" w:rsidR="00D0627C" w:rsidRPr="006E7DA2" w:rsidRDefault="00D0627C" w:rsidP="001B3514">
      <w:r w:rsidRPr="006E7DA2">
        <w:t>The 2007 and 2010 DEMs offer a large level of detail where, for instance, individual stones can easily be recognize</w:t>
      </w:r>
      <w:r w:rsidR="00A85B9A">
        <w:t>d</w:t>
      </w:r>
      <w:r w:rsidR="00043D62">
        <w:t xml:space="preserve"> (Figs. 3 and 4</w:t>
      </w:r>
      <w:r w:rsidR="001E53CF">
        <w:t>)</w:t>
      </w:r>
      <w:r w:rsidRPr="006E7DA2">
        <w:t xml:space="preserve">. Using </w:t>
      </w:r>
      <w:r w:rsidR="005D2C3B">
        <w:t xml:space="preserve">some </w:t>
      </w:r>
      <w:r w:rsidRPr="006E7DA2">
        <w:t xml:space="preserve">control points that have not been used for absolute orientation as </w:t>
      </w:r>
      <w:proofErr w:type="gramStart"/>
      <w:r w:rsidRPr="006E7DA2">
        <w:t>check</w:t>
      </w:r>
      <w:del w:id="22" w:author="Bernard Hallet" w:date="2014-02-14T15:54:00Z">
        <w:r w:rsidRPr="006E7DA2" w:rsidDel="00FA08D1">
          <w:delText xml:space="preserve"> </w:delText>
        </w:r>
      </w:del>
      <w:r w:rsidRPr="006E7DA2">
        <w:t>points</w:t>
      </w:r>
      <w:proofErr w:type="gramEnd"/>
      <w:r w:rsidR="00AD0B19">
        <w:t>,</w:t>
      </w:r>
      <w:r w:rsidRPr="006E7DA2">
        <w:t xml:space="preserve"> we obtain a standard deviation </w:t>
      </w:r>
      <w:r w:rsidR="00AD0B19">
        <w:t xml:space="preserve">for elevation </w:t>
      </w:r>
      <w:r w:rsidRPr="006E7DA2">
        <w:t>of ±6 mm</w:t>
      </w:r>
      <w:r w:rsidR="003E15A1" w:rsidRPr="006E7DA2">
        <w:t xml:space="preserve"> (±2 mm a</w:t>
      </w:r>
      <w:r w:rsidR="003E15A1" w:rsidRPr="006E7DA2">
        <w:rPr>
          <w:vertAlign w:val="superscript"/>
        </w:rPr>
        <w:t>-1</w:t>
      </w:r>
      <w:r w:rsidR="003E15A1" w:rsidRPr="006E7DA2">
        <w:t>)</w:t>
      </w:r>
      <w:r w:rsidRPr="006E7DA2">
        <w:t xml:space="preserve">, which </w:t>
      </w:r>
      <w:r w:rsidR="003E15A1" w:rsidRPr="006E7DA2">
        <w:t xml:space="preserve">we </w:t>
      </w:r>
      <w:r w:rsidRPr="006E7DA2">
        <w:t xml:space="preserve">consider to be </w:t>
      </w:r>
      <w:r w:rsidR="003072F7">
        <w:t xml:space="preserve">a </w:t>
      </w:r>
      <w:r w:rsidRPr="006E7DA2">
        <w:t xml:space="preserve">reasonable estimate for the vertical accuracy of the </w:t>
      </w:r>
      <w:proofErr w:type="spellStart"/>
      <w:r w:rsidRPr="006E7DA2">
        <w:t>DEMs.</w:t>
      </w:r>
      <w:proofErr w:type="spellEnd"/>
    </w:p>
    <w:p w14:paraId="286DE29C" w14:textId="5F3B5633" w:rsidR="00BE08BB" w:rsidRPr="006E7DA2" w:rsidRDefault="00145C4F" w:rsidP="001B3514">
      <w:r w:rsidRPr="006E7DA2">
        <w:t xml:space="preserve">The </w:t>
      </w:r>
      <w:del w:id="23" w:author="Bernard Hallet" w:date="2014-02-14T16:02:00Z">
        <w:r w:rsidRPr="006E7DA2" w:rsidDel="002D20BE">
          <w:delText xml:space="preserve">deepest </w:delText>
        </w:r>
      </w:del>
      <w:ins w:id="24" w:author="Bernard Hallet" w:date="2014-02-14T16:02:00Z">
        <w:r w:rsidR="002D20BE">
          <w:t>lowest</w:t>
        </w:r>
        <w:r w:rsidR="002D20BE" w:rsidRPr="006E7DA2">
          <w:t xml:space="preserve"> </w:t>
        </w:r>
      </w:ins>
      <w:del w:id="25" w:author="Bernard Hallet" w:date="2014-02-14T16:03:00Z">
        <w:r w:rsidRPr="006E7DA2" w:rsidDel="002D20BE">
          <w:delText xml:space="preserve">points </w:delText>
        </w:r>
      </w:del>
      <w:ins w:id="26" w:author="Bernard Hallet" w:date="2014-02-14T16:03:00Z">
        <w:r w:rsidR="002D20BE">
          <w:t>areas</w:t>
        </w:r>
        <w:r w:rsidR="002D20BE" w:rsidRPr="006E7DA2">
          <w:t xml:space="preserve"> </w:t>
        </w:r>
      </w:ins>
      <w:r w:rsidRPr="006E7DA2">
        <w:t xml:space="preserve">of the circles are the outermost zones of the inner </w:t>
      </w:r>
      <w:commentRangeStart w:id="27"/>
      <w:r w:rsidR="005D2C3B">
        <w:t>domain</w:t>
      </w:r>
      <w:commentRangeEnd w:id="27"/>
      <w:r w:rsidR="002D20BE">
        <w:rPr>
          <w:rStyle w:val="CommentReference"/>
        </w:rPr>
        <w:commentReference w:id="27"/>
      </w:r>
      <w:r w:rsidR="00F66509">
        <w:t xml:space="preserve"> (Fig. 3 and 5</w:t>
      </w:r>
      <w:r w:rsidR="001E53CF">
        <w:t>)</w:t>
      </w:r>
      <w:r w:rsidRPr="006E7DA2">
        <w:t>. The circle ce</w:t>
      </w:r>
      <w:r w:rsidR="00A52D2F" w:rsidRPr="006E7DA2">
        <w:t>ntres are up to approximately 10</w:t>
      </w:r>
      <w:r w:rsidR="003072F7">
        <w:t xml:space="preserve"> </w:t>
      </w:r>
      <w:r w:rsidR="00A52D2F" w:rsidRPr="006E7DA2">
        <w:t>cm</w:t>
      </w:r>
      <w:r w:rsidRPr="006E7DA2">
        <w:t xml:space="preserve"> higher than these lowermost parts. The outer ridges have maximum height</w:t>
      </w:r>
      <w:r w:rsidR="00A52D2F" w:rsidRPr="006E7DA2">
        <w:t>s</w:t>
      </w:r>
      <w:r w:rsidRPr="006E7DA2">
        <w:t xml:space="preserve"> of </w:t>
      </w:r>
      <w:r w:rsidR="00A52D2F" w:rsidRPr="006E7DA2">
        <w:t>about 20-25</w:t>
      </w:r>
      <w:r w:rsidR="00AD0B19">
        <w:t xml:space="preserve"> </w:t>
      </w:r>
      <w:r w:rsidR="00A52D2F" w:rsidRPr="006E7DA2">
        <w:t>cm</w:t>
      </w:r>
      <w:r w:rsidRPr="006E7DA2">
        <w:t xml:space="preserve"> above </w:t>
      </w:r>
      <w:r w:rsidR="003072F7">
        <w:t xml:space="preserve">the </w:t>
      </w:r>
      <w:r w:rsidR="00A52D2F" w:rsidRPr="006E7DA2">
        <w:t>lowermost parts of t</w:t>
      </w:r>
      <w:r w:rsidR="003072F7">
        <w:t xml:space="preserve">he inner </w:t>
      </w:r>
      <w:r w:rsidR="005D2C3B">
        <w:t>domains</w:t>
      </w:r>
      <w:r w:rsidR="003072F7">
        <w:t>. The northern</w:t>
      </w:r>
      <w:r w:rsidR="00A52D2F" w:rsidRPr="006E7DA2">
        <w:t xml:space="preserve"> circle lies roughly 8</w:t>
      </w:r>
      <w:r w:rsidR="00AD0B19">
        <w:t xml:space="preserve"> </w:t>
      </w:r>
      <w:r w:rsidR="00A52D2F" w:rsidRPr="006E7DA2">
        <w:t>cm lower than the middle circle and 13</w:t>
      </w:r>
      <w:r w:rsidR="00AD0B19">
        <w:t xml:space="preserve"> </w:t>
      </w:r>
      <w:r w:rsidR="00A52D2F" w:rsidRPr="006E7DA2">
        <w:t>cm lower than the southern circle</w:t>
      </w:r>
      <w:r w:rsidR="00A85B9A">
        <w:t xml:space="preserve">, measured as differences between </w:t>
      </w:r>
      <w:r w:rsidR="00AD0B19">
        <w:t>the maximum elevation</w:t>
      </w:r>
      <w:r w:rsidR="005D2C3B">
        <w:t>s</w:t>
      </w:r>
      <w:r w:rsidR="00AD0B19">
        <w:t xml:space="preserve"> of </w:t>
      </w:r>
      <w:r w:rsidR="005D2C3B">
        <w:t>inner fine</w:t>
      </w:r>
      <w:r w:rsidR="00AD0B19">
        <w:t xml:space="preserve"> domain</w:t>
      </w:r>
      <w:r w:rsidR="005D2C3B">
        <w:t>s</w:t>
      </w:r>
      <w:r w:rsidR="00AD0B19">
        <w:t xml:space="preserve"> (~ centre of inner </w:t>
      </w:r>
      <w:commentRangeStart w:id="28"/>
      <w:r w:rsidR="00AD0B19">
        <w:t>part</w:t>
      </w:r>
      <w:commentRangeEnd w:id="28"/>
      <w:r w:rsidR="004406F7">
        <w:rPr>
          <w:rStyle w:val="CommentReference"/>
        </w:rPr>
        <w:commentReference w:id="28"/>
      </w:r>
      <w:r w:rsidR="00AD0B19">
        <w:t>)</w:t>
      </w:r>
      <w:r w:rsidR="00A52D2F" w:rsidRPr="006E7DA2">
        <w:t>.</w:t>
      </w:r>
    </w:p>
    <w:p w14:paraId="1A9B44B4" w14:textId="77777777" w:rsidR="00CC0AD6" w:rsidRPr="001E53CF" w:rsidRDefault="00CC0AD6" w:rsidP="001B3514">
      <w:r w:rsidRPr="001E53CF">
        <w:t>The 1-2</w:t>
      </w:r>
      <w:r w:rsidR="003072F7" w:rsidRPr="001E53CF">
        <w:t xml:space="preserve"> </w:t>
      </w:r>
      <w:r w:rsidRPr="001E53CF">
        <w:t>mm</w:t>
      </w:r>
      <w:r w:rsidR="003072F7" w:rsidRPr="001E53CF">
        <w:t xml:space="preserve"> resolution of the DEMs</w:t>
      </w:r>
      <w:r w:rsidRPr="001E53CF">
        <w:t xml:space="preserve"> enables</w:t>
      </w:r>
      <w:r w:rsidR="00A24379">
        <w:t xml:space="preserve"> recognition of features that</w:t>
      </w:r>
      <w:r w:rsidR="00A83234">
        <w:t xml:space="preserve"> </w:t>
      </w:r>
      <w:r w:rsidR="00630882">
        <w:t xml:space="preserve">are </w:t>
      </w:r>
      <w:r w:rsidR="001B4ED9">
        <w:t xml:space="preserve">otherwise </w:t>
      </w:r>
      <w:r w:rsidR="00A83234">
        <w:t xml:space="preserve">difficult to detect and map, for instance cracks that are found both on the inner domains and </w:t>
      </w:r>
      <w:commentRangeStart w:id="29"/>
      <w:r w:rsidR="00A83234">
        <w:t>ridges</w:t>
      </w:r>
      <w:commentRangeEnd w:id="29"/>
      <w:r w:rsidR="007853B3">
        <w:rPr>
          <w:rStyle w:val="CommentReference"/>
        </w:rPr>
        <w:commentReference w:id="29"/>
      </w:r>
      <w:r w:rsidR="00A83234">
        <w:t xml:space="preserve"> </w:t>
      </w:r>
      <w:r w:rsidRPr="001E53CF">
        <w:t>(</w:t>
      </w:r>
      <w:r w:rsidR="001E53CF" w:rsidRPr="001E53CF">
        <w:t>Fig. 3</w:t>
      </w:r>
      <w:r w:rsidRPr="001E53CF">
        <w:t xml:space="preserve">). </w:t>
      </w:r>
    </w:p>
    <w:p w14:paraId="51A7728C" w14:textId="77777777" w:rsidR="00D628E6" w:rsidRPr="006E7DA2" w:rsidRDefault="003F3942" w:rsidP="001B3514">
      <w:r w:rsidRPr="006E7DA2">
        <w:t xml:space="preserve">Relative to the overall elevation level </w:t>
      </w:r>
      <w:r w:rsidR="003E15A1" w:rsidRPr="006E7DA2">
        <w:t xml:space="preserve">of about 82.7 m </w:t>
      </w:r>
      <w:proofErr w:type="spellStart"/>
      <w:proofErr w:type="gramStart"/>
      <w:r w:rsidR="003E15A1" w:rsidRPr="006E7DA2">
        <w:t>asl</w:t>
      </w:r>
      <w:proofErr w:type="spellEnd"/>
      <w:proofErr w:type="gramEnd"/>
      <w:r w:rsidR="003E15A1" w:rsidRPr="006E7DA2">
        <w:t xml:space="preserve">. </w:t>
      </w:r>
      <w:proofErr w:type="gramStart"/>
      <w:r w:rsidR="00AD0B19">
        <w:t>as</w:t>
      </w:r>
      <w:proofErr w:type="gramEnd"/>
      <w:r w:rsidR="00AD0B19">
        <w:t xml:space="preserve"> </w:t>
      </w:r>
      <w:r w:rsidRPr="006E7DA2">
        <w:t xml:space="preserve">defined by the control points, the highest zones in the circle centres </w:t>
      </w:r>
      <w:r w:rsidR="00C67B3B">
        <w:t>are</w:t>
      </w:r>
      <w:r w:rsidR="00AD0B19">
        <w:t xml:space="preserve"> stable in elevation or rose</w:t>
      </w:r>
      <w:r w:rsidRPr="006E7DA2">
        <w:t xml:space="preserve"> by up to 0.7</w:t>
      </w:r>
      <w:r w:rsidR="00AD0B19">
        <w:t xml:space="preserve"> cm a</w:t>
      </w:r>
      <w:r w:rsidRPr="006E7DA2">
        <w:rPr>
          <w:vertAlign w:val="superscript"/>
        </w:rPr>
        <w:t>-1</w:t>
      </w:r>
      <w:r w:rsidR="00AD0B19" w:rsidRPr="00AD0B19">
        <w:t xml:space="preserve"> </w:t>
      </w:r>
      <w:r w:rsidR="00AD0B19">
        <w:t>during the measurement period</w:t>
      </w:r>
      <w:r w:rsidR="00F66509">
        <w:t xml:space="preserve"> (Fig. 5</w:t>
      </w:r>
      <w:r w:rsidR="001E53CF">
        <w:t>)</w:t>
      </w:r>
      <w:r w:rsidR="00AD0B19">
        <w:t>.</w:t>
      </w:r>
      <w:r w:rsidRPr="006E7DA2">
        <w:t xml:space="preserve"> Most zones of the inner</w:t>
      </w:r>
      <w:r w:rsidR="001E53CF">
        <w:t xml:space="preserve"> fine</w:t>
      </w:r>
      <w:r w:rsidRPr="006E7DA2">
        <w:t xml:space="preserve"> </w:t>
      </w:r>
      <w:r w:rsidR="00C35E46">
        <w:t>domain</w:t>
      </w:r>
      <w:r w:rsidRPr="006E7DA2">
        <w:t xml:space="preserve">, in particular </w:t>
      </w:r>
      <w:r w:rsidR="00C35E46">
        <w:t>its</w:t>
      </w:r>
      <w:r w:rsidR="00C35E46" w:rsidRPr="006E7DA2">
        <w:t xml:space="preserve"> </w:t>
      </w:r>
      <w:r w:rsidRPr="006E7DA2">
        <w:t xml:space="preserve">outer margins, </w:t>
      </w:r>
      <w:r w:rsidR="00C35E46">
        <w:t>as well as</w:t>
      </w:r>
      <w:r w:rsidR="00C35E46" w:rsidRPr="006E7DA2">
        <w:t xml:space="preserve"> </w:t>
      </w:r>
      <w:r w:rsidRPr="006E7DA2">
        <w:t xml:space="preserve">the lower parts of the inside flanks of </w:t>
      </w:r>
      <w:r w:rsidR="003E15A1" w:rsidRPr="006E7DA2">
        <w:t xml:space="preserve">the coarse-grained </w:t>
      </w:r>
      <w:r w:rsidRPr="006E7DA2">
        <w:t>ridges lower</w:t>
      </w:r>
      <w:r w:rsidR="00AD0B19">
        <w:t xml:space="preserve"> consistently, by up to 1.5 cm a</w:t>
      </w:r>
      <w:r w:rsidRPr="006E7DA2">
        <w:rPr>
          <w:vertAlign w:val="superscript"/>
        </w:rPr>
        <w:t>-1</w:t>
      </w:r>
      <w:r w:rsidR="00AC3745" w:rsidRPr="006E7DA2">
        <w:t xml:space="preserve">. </w:t>
      </w:r>
      <w:r w:rsidR="00A85B9A">
        <w:t>T</w:t>
      </w:r>
      <w:r w:rsidR="00AC3745" w:rsidRPr="006E7DA2">
        <w:t xml:space="preserve">he ridges </w:t>
      </w:r>
      <w:r w:rsidR="00C67B3B">
        <w:t>are stable in elevation or rise</w:t>
      </w:r>
      <w:r w:rsidR="00AC3745" w:rsidRPr="006E7DA2">
        <w:t xml:space="preserve"> by up to 1.5 cm a</w:t>
      </w:r>
      <w:r w:rsidR="00AC3745" w:rsidRPr="006E7DA2">
        <w:rPr>
          <w:vertAlign w:val="superscript"/>
        </w:rPr>
        <w:t>-1</w:t>
      </w:r>
      <w:r w:rsidR="00AC3745" w:rsidRPr="006E7DA2">
        <w:t xml:space="preserve">. For most cracks, both on the ridges and in the inner parts of the circles, slight elevation losses </w:t>
      </w:r>
      <w:r w:rsidR="003072F7">
        <w:t>indicate</w:t>
      </w:r>
      <w:r w:rsidR="00AC3745" w:rsidRPr="006E7DA2">
        <w:t xml:space="preserve"> opening and lowering of the crack </w:t>
      </w:r>
      <w:r w:rsidR="003E15A1" w:rsidRPr="006E7DA2">
        <w:t>centre</w:t>
      </w:r>
      <w:r w:rsidR="00AC3745" w:rsidRPr="006E7DA2">
        <w:t xml:space="preserve">. </w:t>
      </w:r>
    </w:p>
    <w:p w14:paraId="1FE257CD" w14:textId="77777777" w:rsidR="000C3FBA" w:rsidRPr="006E7DA2" w:rsidRDefault="000C3FBA" w:rsidP="000C3FBA">
      <w:pPr>
        <w:pStyle w:val="Heading2"/>
      </w:pPr>
      <w:r w:rsidRPr="006E7DA2">
        <w:tab/>
      </w:r>
      <w:proofErr w:type="spellStart"/>
      <w:r w:rsidRPr="006E7DA2">
        <w:t>Orthoimages</w:t>
      </w:r>
      <w:proofErr w:type="spellEnd"/>
      <w:r w:rsidRPr="006E7DA2">
        <w:t xml:space="preserve"> and displacements</w:t>
      </w:r>
    </w:p>
    <w:p w14:paraId="494F1F60" w14:textId="6B2E7376" w:rsidR="00485452" w:rsidRPr="006E7DA2" w:rsidRDefault="003072F7" w:rsidP="00114C03">
      <w:r>
        <w:t xml:space="preserve">The 2007 and 2010 </w:t>
      </w:r>
      <w:proofErr w:type="spellStart"/>
      <w:r>
        <w:t>orthimages</w:t>
      </w:r>
      <w:proofErr w:type="spellEnd"/>
      <w:r w:rsidR="00485452" w:rsidRPr="006E7DA2">
        <w:t xml:space="preserve"> </w:t>
      </w:r>
      <w:del w:id="30" w:author="Bernard Hallet" w:date="2014-02-14T16:24:00Z">
        <w:r w:rsidR="00485452" w:rsidRPr="006E7DA2" w:rsidDel="001A5B63">
          <w:delText>allow for</w:delText>
        </w:r>
      </w:del>
      <w:ins w:id="31" w:author="Bernard Hallet" w:date="2014-02-14T16:24:00Z">
        <w:r w:rsidR="001A5B63">
          <w:t>enable</w:t>
        </w:r>
      </w:ins>
      <w:r w:rsidR="00485452" w:rsidRPr="006E7DA2">
        <w:t xml:space="preserve"> a variety of qualitative and quantitative analyses. </w:t>
      </w:r>
      <w:r w:rsidR="00FF550C" w:rsidRPr="006E7DA2">
        <w:t xml:space="preserve">The diameter of the inner, fine-grained </w:t>
      </w:r>
      <w:r w:rsidR="00C35E46">
        <w:t>domain</w:t>
      </w:r>
      <w:r w:rsidR="00C35E46" w:rsidRPr="006E7DA2">
        <w:t xml:space="preserve"> </w:t>
      </w:r>
      <w:r w:rsidR="00FF550C" w:rsidRPr="006E7DA2">
        <w:t xml:space="preserve">of the northern circle is </w:t>
      </w:r>
      <w:del w:id="32" w:author="Bernard Hallet" w:date="2014-02-14T16:24:00Z">
        <w:r w:rsidR="00FF550C" w:rsidRPr="006E7DA2" w:rsidDel="001A5B63">
          <w:delText xml:space="preserve">about </w:delText>
        </w:r>
      </w:del>
      <w:ins w:id="33" w:author="Bernard Hallet" w:date="2014-02-14T16:24:00Z">
        <w:r w:rsidR="001A5B63">
          <w:t>~</w:t>
        </w:r>
      </w:ins>
      <w:r w:rsidR="00FF550C" w:rsidRPr="006E7DA2">
        <w:t xml:space="preserve">1.8 m, </w:t>
      </w:r>
      <w:del w:id="34" w:author="Bernard Hallet" w:date="2014-02-14T16:24:00Z">
        <w:r w:rsidR="00FF550C" w:rsidRPr="006E7DA2" w:rsidDel="001A5B63">
          <w:delText xml:space="preserve">about </w:delText>
        </w:r>
      </w:del>
      <w:ins w:id="35" w:author="Bernard Hallet" w:date="2014-02-14T16:24:00Z">
        <w:r w:rsidR="001A5B63">
          <w:t>~</w:t>
        </w:r>
      </w:ins>
      <w:r w:rsidR="00FF550C" w:rsidRPr="006E7DA2">
        <w:t xml:space="preserve">1.6 m for the middle one, and </w:t>
      </w:r>
      <w:del w:id="36" w:author="Bernard Hallet" w:date="2014-02-14T16:24:00Z">
        <w:r w:rsidR="00FF550C" w:rsidRPr="006E7DA2" w:rsidDel="001A5B63">
          <w:delText xml:space="preserve">about </w:delText>
        </w:r>
      </w:del>
      <w:ins w:id="37" w:author="Bernard Hallet" w:date="2014-02-14T16:24:00Z">
        <w:r w:rsidR="001A5B63">
          <w:t>~</w:t>
        </w:r>
      </w:ins>
      <w:r w:rsidR="00FF550C" w:rsidRPr="006E7DA2">
        <w:t xml:space="preserve">1.5 m for the southern </w:t>
      </w:r>
      <w:r>
        <w:t>circle</w:t>
      </w:r>
      <w:r w:rsidR="00FF550C" w:rsidRPr="006E7DA2">
        <w:t xml:space="preserve">. </w:t>
      </w:r>
      <w:r w:rsidR="00485452" w:rsidRPr="006E7DA2">
        <w:t xml:space="preserve">Typical stone </w:t>
      </w:r>
      <w:ins w:id="38" w:author="Bernard Hallet" w:date="2014-02-14T16:25:00Z">
        <w:r w:rsidR="001A5B63">
          <w:t>diameters (</w:t>
        </w:r>
      </w:ins>
      <w:r w:rsidR="00C67B3B">
        <w:t>b-axe</w:t>
      </w:r>
      <w:r w:rsidR="006A4B55">
        <w:t>s</w:t>
      </w:r>
      <w:ins w:id="39" w:author="Bernard Hallet" w:date="2014-02-14T16:26:00Z">
        <w:r w:rsidR="001A5B63">
          <w:t>)</w:t>
        </w:r>
      </w:ins>
      <w:r w:rsidR="006A4B55" w:rsidRPr="006E7DA2">
        <w:t xml:space="preserve"> </w:t>
      </w:r>
      <w:r w:rsidR="00485452" w:rsidRPr="006E7DA2">
        <w:t xml:space="preserve">on the outer rings range from 1-3 cm, with both smaller and larger </w:t>
      </w:r>
      <w:r w:rsidR="001E53CF">
        <w:t>ones</w:t>
      </w:r>
      <w:r w:rsidR="00485452" w:rsidRPr="006E7DA2">
        <w:t xml:space="preserve">, though. </w:t>
      </w:r>
      <w:r w:rsidR="006A4B55">
        <w:t>T</w:t>
      </w:r>
      <w:r w:rsidR="00485452" w:rsidRPr="006E7DA2">
        <w:t xml:space="preserve">he larger stones </w:t>
      </w:r>
      <w:r w:rsidR="006A4B55">
        <w:t>tend to be</w:t>
      </w:r>
      <w:r w:rsidR="00485452" w:rsidRPr="006E7DA2">
        <w:t xml:space="preserve"> found at the foot of the inner slope of the outer </w:t>
      </w:r>
      <w:commentRangeStart w:id="40"/>
      <w:r w:rsidR="00485452" w:rsidRPr="006E7DA2">
        <w:t>rings</w:t>
      </w:r>
      <w:commentRangeEnd w:id="40"/>
      <w:r w:rsidR="001A5B63">
        <w:rPr>
          <w:rStyle w:val="CommentReference"/>
        </w:rPr>
        <w:commentReference w:id="40"/>
      </w:r>
      <w:r w:rsidR="00485452" w:rsidRPr="006E7DA2">
        <w:t xml:space="preserve">, whereas the smaller ones </w:t>
      </w:r>
      <w:r w:rsidR="006A4B55">
        <w:t>dominate</w:t>
      </w:r>
      <w:r w:rsidR="00485452" w:rsidRPr="006E7DA2">
        <w:t xml:space="preserve"> </w:t>
      </w:r>
      <w:r w:rsidR="00485452" w:rsidRPr="006E7DA2">
        <w:lastRenderedPageBreak/>
        <w:t xml:space="preserve">the ridge tops, </w:t>
      </w:r>
      <w:del w:id="41" w:author="Bernard Hallet" w:date="2014-02-14T16:27:00Z">
        <w:r w:rsidR="00C67B3B" w:rsidDel="00526C16">
          <w:delText>which</w:delText>
        </w:r>
        <w:r w:rsidR="00C45FAA" w:rsidDel="00526C16">
          <w:delText xml:space="preserve"> </w:delText>
        </w:r>
        <w:r w:rsidR="00485452" w:rsidRPr="006E7DA2" w:rsidDel="00526C16">
          <w:delText xml:space="preserve">partially also </w:delText>
        </w:r>
        <w:r w:rsidR="00C67B3B" w:rsidDel="00526C16">
          <w:delText>are</w:delText>
        </w:r>
        <w:r w:rsidR="00C45FAA" w:rsidDel="00526C16">
          <w:delText xml:space="preserve"> composed of</w:delText>
        </w:r>
      </w:del>
      <w:ins w:id="42" w:author="Bernard Hallet" w:date="2014-02-14T16:27:00Z">
        <w:r w:rsidR="00526C16">
          <w:t>where</w:t>
        </w:r>
      </w:ins>
      <w:r w:rsidR="00485452" w:rsidRPr="006E7DA2">
        <w:t xml:space="preserve"> finer, sandy material</w:t>
      </w:r>
      <w:r w:rsidR="00F66509">
        <w:t xml:space="preserve"> </w:t>
      </w:r>
      <w:ins w:id="43" w:author="Bernard Hallet" w:date="2014-02-14T16:27:00Z">
        <w:r w:rsidR="00526C16">
          <w:t xml:space="preserve">is also exposed </w:t>
        </w:r>
      </w:ins>
      <w:r w:rsidR="00F66509">
        <w:t>(Fig. 4</w:t>
      </w:r>
      <w:r>
        <w:t>)</w:t>
      </w:r>
      <w:r w:rsidR="00485452" w:rsidRPr="006E7DA2">
        <w:t xml:space="preserve">. The material on the </w:t>
      </w:r>
      <w:r w:rsidR="007C44FE">
        <w:t xml:space="preserve">outer </w:t>
      </w:r>
      <w:r w:rsidR="00485452" w:rsidRPr="006E7DA2">
        <w:t>rings appears fresh</w:t>
      </w:r>
      <w:r w:rsidR="003C0B1A" w:rsidRPr="006E7DA2">
        <w:t>ly exposed with no signs of</w:t>
      </w:r>
      <w:r w:rsidR="00485452" w:rsidRPr="006E7DA2">
        <w:t xml:space="preserve"> </w:t>
      </w:r>
      <w:del w:id="44" w:author="Bernard Hallet" w:date="2014-02-14T16:28:00Z">
        <w:r w:rsidR="00485452" w:rsidRPr="006E7DA2" w:rsidDel="006E540C">
          <w:delText xml:space="preserve">stable </w:delText>
        </w:r>
        <w:r w:rsidR="003C0B1A" w:rsidRPr="006E7DA2" w:rsidDel="006E540C">
          <w:delText xml:space="preserve">surface conditions </w:delText>
        </w:r>
      </w:del>
      <w:ins w:id="45" w:author="Bernard Hallet" w:date="2014-02-14T16:28:00Z">
        <w:r w:rsidR="006E540C">
          <w:t xml:space="preserve">stone stability </w:t>
        </w:r>
      </w:ins>
      <w:ins w:id="46" w:author="Bernard Hallet" w:date="2014-02-14T16:29:00Z">
        <w:r w:rsidR="006E540C">
          <w:t xml:space="preserve">on the surface </w:t>
        </w:r>
      </w:ins>
      <w:r w:rsidR="003C0B1A" w:rsidRPr="006E7DA2">
        <w:t xml:space="preserve">such as </w:t>
      </w:r>
      <w:r w:rsidR="00485452" w:rsidRPr="006E7DA2">
        <w:t>lichens or weathering</w:t>
      </w:r>
      <w:r w:rsidR="003C0B1A" w:rsidRPr="006E7DA2">
        <w:t>.</w:t>
      </w:r>
      <w:r w:rsidR="00485452" w:rsidRPr="006E7DA2">
        <w:t xml:space="preserve"> The surface of </w:t>
      </w:r>
      <w:r w:rsidR="001E53CF">
        <w:t xml:space="preserve">the </w:t>
      </w:r>
      <w:r w:rsidR="00485452" w:rsidRPr="006E7DA2">
        <w:t xml:space="preserve">inner </w:t>
      </w:r>
      <w:r w:rsidR="001E53CF">
        <w:t>domains</w:t>
      </w:r>
      <w:r>
        <w:t xml:space="preserve"> </w:t>
      </w:r>
      <w:r w:rsidR="003C0B1A" w:rsidRPr="006E7DA2">
        <w:t xml:space="preserve">consists mainly of fines, with scattered stones of typical diameters around 1 cm. </w:t>
      </w:r>
      <w:r>
        <w:t>A</w:t>
      </w:r>
      <w:r w:rsidR="00D84EF9" w:rsidRPr="006E7DA2">
        <w:t xml:space="preserve">ccurate </w:t>
      </w:r>
      <w:r>
        <w:t xml:space="preserve">mapping </w:t>
      </w:r>
      <w:r w:rsidR="007C44FE">
        <w:t>of the</w:t>
      </w:r>
      <w:r w:rsidR="007C44FE" w:rsidRPr="006E7DA2">
        <w:t xml:space="preserve"> </w:t>
      </w:r>
      <w:del w:id="47" w:author="Bernard Hallet" w:date="2014-02-14T16:29:00Z">
        <w:r w:rsidR="00D84EF9" w:rsidRPr="006E7DA2" w:rsidDel="006E540C">
          <w:delText xml:space="preserve">delineation </w:delText>
        </w:r>
      </w:del>
      <w:ins w:id="48" w:author="Bernard Hallet" w:date="2014-02-14T16:29:00Z">
        <w:r w:rsidR="006E540C">
          <w:t>boundary</w:t>
        </w:r>
        <w:r w:rsidR="006E540C" w:rsidRPr="006E7DA2">
          <w:t xml:space="preserve"> </w:t>
        </w:r>
      </w:ins>
      <w:r w:rsidR="00D84EF9" w:rsidRPr="006E7DA2">
        <w:t xml:space="preserve">between inner circle </w:t>
      </w:r>
      <w:r w:rsidR="007C44FE">
        <w:t>fine domains</w:t>
      </w:r>
      <w:r w:rsidR="007C44FE" w:rsidRPr="006E7DA2">
        <w:t xml:space="preserve"> </w:t>
      </w:r>
      <w:r w:rsidR="00D84EF9" w:rsidRPr="006E7DA2">
        <w:t xml:space="preserve">and coarse stones of the outer rings </w:t>
      </w:r>
      <w:r w:rsidR="007C44FE">
        <w:t>does not reveal any</w:t>
      </w:r>
      <w:r w:rsidR="007C44FE" w:rsidRPr="006E7DA2">
        <w:t xml:space="preserve"> </w:t>
      </w:r>
      <w:r w:rsidR="00D84EF9" w:rsidRPr="006E7DA2">
        <w:t>systematic changes between 2007 and 2010</w:t>
      </w:r>
      <w:r w:rsidR="00C67B3B">
        <w:t xml:space="preserve">. </w:t>
      </w:r>
      <w:proofErr w:type="gramStart"/>
      <w:r w:rsidR="00C67B3B">
        <w:t>Local changes of this</w:t>
      </w:r>
      <w:r w:rsidR="00D84EF9" w:rsidRPr="006E7DA2">
        <w:t xml:space="preserve"> margin over the 3-year observation</w:t>
      </w:r>
      <w:r w:rsidR="00C67B3B">
        <w:t>al</w:t>
      </w:r>
      <w:r w:rsidR="00D84EF9" w:rsidRPr="006E7DA2">
        <w:t xml:space="preserve"> period </w:t>
      </w:r>
      <w:r w:rsidR="000E7BB3">
        <w:t>are</w:t>
      </w:r>
      <w:r w:rsidR="00D84EF9" w:rsidRPr="006E7DA2">
        <w:t xml:space="preserve"> mainly governed by </w:t>
      </w:r>
      <w:del w:id="49" w:author="Bernard Hallet" w:date="2014-02-14T16:29:00Z">
        <w:r w:rsidR="00D84EF9" w:rsidRPr="006E7DA2" w:rsidDel="006E540C">
          <w:delText xml:space="preserve">displacing </w:delText>
        </w:r>
      </w:del>
      <w:ins w:id="50" w:author="Bernard Hallet" w:date="2014-02-14T16:29:00Z">
        <w:r w:rsidR="006E540C">
          <w:t>moving</w:t>
        </w:r>
        <w:r w:rsidR="006E540C" w:rsidRPr="006E7DA2">
          <w:t xml:space="preserve"> </w:t>
        </w:r>
      </w:ins>
      <w:r w:rsidR="00D84EF9" w:rsidRPr="006E7DA2">
        <w:t>or tipping stones</w:t>
      </w:r>
      <w:proofErr w:type="gramEnd"/>
      <w:r w:rsidR="00D84EF9" w:rsidRPr="006E7DA2">
        <w:t>.</w:t>
      </w:r>
    </w:p>
    <w:p w14:paraId="7B737FC9" w14:textId="1A6460C6" w:rsidR="00F753A7" w:rsidRDefault="00813A45" w:rsidP="00F753A7">
      <w:pPr>
        <w:rPr>
          <w:rFonts w:eastAsia="Calibri"/>
          <w:lang w:eastAsia="en-US"/>
        </w:rPr>
      </w:pPr>
      <w:r w:rsidRPr="006E7DA2">
        <w:rPr>
          <w:rFonts w:eastAsia="Calibri"/>
          <w:lang w:eastAsia="en-US"/>
        </w:rPr>
        <w:t xml:space="preserve">The strikingly high success rate of image correlations over the inner circle parts points to a very coherent deformation over the 3-year observational period. This is confirmed by flickering the 2007 and 2010 </w:t>
      </w:r>
      <w:proofErr w:type="spellStart"/>
      <w:r w:rsidRPr="006E7DA2">
        <w:rPr>
          <w:rFonts w:eastAsia="Calibri"/>
          <w:lang w:eastAsia="en-US"/>
        </w:rPr>
        <w:t>orth</w:t>
      </w:r>
      <w:r w:rsidR="00C67B3B">
        <w:rPr>
          <w:rFonts w:eastAsia="Calibri"/>
          <w:lang w:eastAsia="en-US"/>
        </w:rPr>
        <w:t>o</w:t>
      </w:r>
      <w:r w:rsidR="000E7BB3">
        <w:rPr>
          <w:rFonts w:eastAsia="Calibri"/>
          <w:lang w:eastAsia="en-US"/>
        </w:rPr>
        <w:t>images</w:t>
      </w:r>
      <w:proofErr w:type="spellEnd"/>
      <w:r w:rsidRPr="006E7DA2">
        <w:rPr>
          <w:rFonts w:eastAsia="Calibri"/>
          <w:lang w:eastAsia="en-US"/>
        </w:rPr>
        <w:t xml:space="preserve"> that </w:t>
      </w:r>
      <w:r w:rsidR="000E7BB3">
        <w:rPr>
          <w:rFonts w:eastAsia="Calibri"/>
          <w:lang w:eastAsia="en-US"/>
        </w:rPr>
        <w:t>also suggests</w:t>
      </w:r>
      <w:r w:rsidRPr="006E7DA2">
        <w:rPr>
          <w:rFonts w:eastAsia="Calibri"/>
          <w:lang w:eastAsia="en-US"/>
        </w:rPr>
        <w:t xml:space="preserve"> a high visual coherence between both data sets. </w:t>
      </w:r>
      <w:r w:rsidR="007C44FE">
        <w:rPr>
          <w:rFonts w:eastAsia="Calibri"/>
          <w:lang w:eastAsia="en-US"/>
        </w:rPr>
        <w:t>M</w:t>
      </w:r>
      <w:r w:rsidR="00F753A7" w:rsidRPr="006E7DA2">
        <w:rPr>
          <w:rFonts w:eastAsia="Calibri"/>
          <w:lang w:eastAsia="en-US"/>
        </w:rPr>
        <w:t xml:space="preserve">aximum horizontal surface </w:t>
      </w:r>
      <w:r w:rsidR="0049575F">
        <w:rPr>
          <w:rFonts w:eastAsia="Calibri"/>
          <w:lang w:eastAsia="en-US"/>
        </w:rPr>
        <w:t>displacement rates</w:t>
      </w:r>
      <w:r w:rsidR="00F753A7" w:rsidRPr="006E7DA2">
        <w:rPr>
          <w:rFonts w:eastAsia="Calibri"/>
          <w:lang w:eastAsia="en-US"/>
        </w:rPr>
        <w:t xml:space="preserve"> reach 2 cm a</w:t>
      </w:r>
      <w:r w:rsidR="00F753A7" w:rsidRPr="006E7DA2">
        <w:rPr>
          <w:rFonts w:eastAsia="Calibri"/>
          <w:vertAlign w:val="superscript"/>
          <w:lang w:eastAsia="en-US"/>
        </w:rPr>
        <w:t>-1</w:t>
      </w:r>
      <w:r w:rsidR="007C44FE">
        <w:rPr>
          <w:rFonts w:eastAsia="Calibri"/>
          <w:lang w:eastAsia="en-US"/>
        </w:rPr>
        <w:t xml:space="preserve"> f</w:t>
      </w:r>
      <w:r w:rsidR="007C44FE" w:rsidRPr="006E7DA2">
        <w:rPr>
          <w:rFonts w:eastAsia="Calibri"/>
          <w:lang w:eastAsia="en-US"/>
        </w:rPr>
        <w:t>or the inner part of the northern circle</w:t>
      </w:r>
      <w:r w:rsidR="00C67B3B">
        <w:rPr>
          <w:rFonts w:eastAsia="Calibri"/>
          <w:lang w:eastAsia="en-US"/>
        </w:rPr>
        <w:t>,</w:t>
      </w:r>
      <w:r w:rsidR="00F753A7" w:rsidRPr="006E7DA2">
        <w:rPr>
          <w:rFonts w:eastAsia="Calibri"/>
          <w:lang w:eastAsia="en-US"/>
        </w:rPr>
        <w:t xml:space="preserve"> 1 cm a</w:t>
      </w:r>
      <w:r w:rsidR="00F753A7" w:rsidRPr="006E7DA2">
        <w:rPr>
          <w:rFonts w:eastAsia="Calibri"/>
          <w:vertAlign w:val="superscript"/>
          <w:lang w:eastAsia="en-US"/>
        </w:rPr>
        <w:t>-1</w:t>
      </w:r>
      <w:r w:rsidR="00F753A7" w:rsidRPr="006E7DA2">
        <w:rPr>
          <w:rFonts w:eastAsia="Calibri"/>
          <w:lang w:eastAsia="en-US"/>
        </w:rPr>
        <w:t xml:space="preserve"> for the middle circle, </w:t>
      </w:r>
      <w:r w:rsidR="007C44FE">
        <w:rPr>
          <w:rFonts w:eastAsia="Calibri"/>
          <w:lang w:eastAsia="en-US"/>
        </w:rPr>
        <w:t>while</w:t>
      </w:r>
      <w:r w:rsidR="007C44FE" w:rsidRPr="006E7DA2">
        <w:rPr>
          <w:rFonts w:eastAsia="Calibri"/>
          <w:lang w:eastAsia="en-US"/>
        </w:rPr>
        <w:t xml:space="preserve"> </w:t>
      </w:r>
      <w:r w:rsidR="00F753A7" w:rsidRPr="006E7DA2">
        <w:rPr>
          <w:rFonts w:eastAsia="Calibri"/>
          <w:lang w:eastAsia="en-US"/>
        </w:rPr>
        <w:t>only 3-4 mm a</w:t>
      </w:r>
      <w:r w:rsidR="00F753A7" w:rsidRPr="006E7DA2">
        <w:rPr>
          <w:rFonts w:eastAsia="Calibri"/>
          <w:vertAlign w:val="superscript"/>
          <w:lang w:eastAsia="en-US"/>
        </w:rPr>
        <w:t>-1</w:t>
      </w:r>
      <w:r w:rsidR="00F753A7" w:rsidRPr="006E7DA2">
        <w:rPr>
          <w:rFonts w:eastAsia="Calibri"/>
          <w:lang w:eastAsia="en-US"/>
        </w:rPr>
        <w:t xml:space="preserve"> for the southern circle</w:t>
      </w:r>
      <w:r w:rsidR="00F66509">
        <w:rPr>
          <w:rFonts w:eastAsia="Calibri"/>
          <w:lang w:eastAsia="en-US"/>
        </w:rPr>
        <w:t xml:space="preserve"> (Fig. </w:t>
      </w:r>
      <w:commentRangeStart w:id="51"/>
      <w:r w:rsidR="00F66509">
        <w:rPr>
          <w:rFonts w:eastAsia="Calibri"/>
          <w:lang w:eastAsia="en-US"/>
        </w:rPr>
        <w:t>6</w:t>
      </w:r>
      <w:commentRangeEnd w:id="51"/>
      <w:r w:rsidR="00CA15FB">
        <w:rPr>
          <w:rStyle w:val="CommentReference"/>
        </w:rPr>
        <w:commentReference w:id="51"/>
      </w:r>
      <w:r w:rsidR="00B804FC">
        <w:rPr>
          <w:rFonts w:eastAsia="Calibri"/>
          <w:lang w:eastAsia="en-US"/>
        </w:rPr>
        <w:t>)</w:t>
      </w:r>
      <w:r w:rsidR="00F753A7" w:rsidRPr="006E7DA2">
        <w:rPr>
          <w:rFonts w:eastAsia="Calibri"/>
          <w:lang w:eastAsia="en-US"/>
        </w:rPr>
        <w:t xml:space="preserve">. </w:t>
      </w:r>
      <w:r w:rsidR="0049575F">
        <w:rPr>
          <w:rFonts w:eastAsia="Calibri"/>
          <w:lang w:eastAsia="en-US"/>
        </w:rPr>
        <w:t>Overall</w:t>
      </w:r>
      <w:r w:rsidR="00F753A7" w:rsidRPr="006E7DA2">
        <w:rPr>
          <w:rFonts w:eastAsia="Calibri"/>
          <w:lang w:eastAsia="en-US"/>
        </w:rPr>
        <w:t xml:space="preserve">, </w:t>
      </w:r>
      <w:r w:rsidR="0049575F">
        <w:rPr>
          <w:rFonts w:eastAsia="Calibri"/>
          <w:lang w:eastAsia="en-US"/>
        </w:rPr>
        <w:t>for the inner parts of all three circles</w:t>
      </w:r>
      <w:r w:rsidR="001B4ED9">
        <w:rPr>
          <w:rFonts w:eastAsia="Calibri"/>
          <w:lang w:eastAsia="en-US"/>
        </w:rPr>
        <w:t xml:space="preserve"> the point displacement is radial and outwards</w:t>
      </w:r>
      <w:r w:rsidR="00F753A7" w:rsidRPr="006E7DA2">
        <w:rPr>
          <w:rFonts w:eastAsia="Calibri"/>
          <w:lang w:eastAsia="en-US"/>
        </w:rPr>
        <w:t xml:space="preserve">. </w:t>
      </w:r>
      <w:r w:rsidR="00B804FC">
        <w:rPr>
          <w:rFonts w:eastAsia="Calibri"/>
          <w:lang w:eastAsia="en-US"/>
        </w:rPr>
        <w:t xml:space="preserve">For the northern and middle circles, velocity magnitudes increase away from the centre. </w:t>
      </w:r>
      <w:r w:rsidR="009544B9" w:rsidRPr="006E7DA2">
        <w:rPr>
          <w:rFonts w:eastAsia="Calibri"/>
          <w:lang w:eastAsia="en-US"/>
        </w:rPr>
        <w:t xml:space="preserve">The displacement field of the middle circle has one clear centre with zero displacements. Such a centre is less clear for the northern circle, which has, in contrast to the middle circle, two zones with highest elevations, separated by a crack. </w:t>
      </w:r>
      <w:commentRangeStart w:id="52"/>
      <w:r w:rsidR="009544B9" w:rsidRPr="006E7DA2">
        <w:rPr>
          <w:rFonts w:eastAsia="Calibri"/>
          <w:lang w:eastAsia="en-US"/>
        </w:rPr>
        <w:t>The</w:t>
      </w:r>
      <w:commentRangeEnd w:id="52"/>
      <w:r w:rsidR="00BA2432">
        <w:rPr>
          <w:rStyle w:val="CommentReference"/>
        </w:rPr>
        <w:commentReference w:id="52"/>
      </w:r>
      <w:r w:rsidR="009544B9" w:rsidRPr="006E7DA2">
        <w:rPr>
          <w:rFonts w:eastAsia="Calibri"/>
          <w:lang w:eastAsia="en-US"/>
        </w:rPr>
        <w:t xml:space="preserve"> displacements on the southern circle are too small to accurately identify the centre of the radial displacements. </w:t>
      </w:r>
      <w:r w:rsidR="00F753A7" w:rsidRPr="006E7DA2">
        <w:rPr>
          <w:rFonts w:eastAsia="Calibri"/>
          <w:lang w:eastAsia="en-US"/>
        </w:rPr>
        <w:t xml:space="preserve">The centres of the radial displacement fields </w:t>
      </w:r>
      <w:r w:rsidR="009544B9" w:rsidRPr="006E7DA2">
        <w:rPr>
          <w:rFonts w:eastAsia="Calibri"/>
          <w:lang w:eastAsia="en-US"/>
        </w:rPr>
        <w:t>seem</w:t>
      </w:r>
      <w:r w:rsidR="00F753A7" w:rsidRPr="006E7DA2">
        <w:rPr>
          <w:rFonts w:eastAsia="Calibri"/>
          <w:lang w:eastAsia="en-US"/>
        </w:rPr>
        <w:t xml:space="preserve"> </w:t>
      </w:r>
      <w:r w:rsidR="009544B9" w:rsidRPr="006E7DA2">
        <w:rPr>
          <w:rFonts w:eastAsia="Calibri"/>
          <w:lang w:eastAsia="en-US"/>
        </w:rPr>
        <w:t xml:space="preserve">to </w:t>
      </w:r>
      <w:r w:rsidR="00F753A7" w:rsidRPr="006E7DA2">
        <w:rPr>
          <w:rFonts w:eastAsia="Calibri"/>
          <w:lang w:eastAsia="en-US"/>
        </w:rPr>
        <w:t xml:space="preserve">not exactly </w:t>
      </w:r>
      <w:r w:rsidR="009544B9" w:rsidRPr="006E7DA2">
        <w:rPr>
          <w:rFonts w:eastAsia="Calibri"/>
          <w:lang w:eastAsia="en-US"/>
        </w:rPr>
        <w:t xml:space="preserve">coincide </w:t>
      </w:r>
      <w:r w:rsidR="00F753A7" w:rsidRPr="006E7DA2">
        <w:rPr>
          <w:rFonts w:eastAsia="Calibri"/>
          <w:lang w:eastAsia="en-US"/>
        </w:rPr>
        <w:t xml:space="preserve">with the highest </w:t>
      </w:r>
      <w:del w:id="53" w:author="Bernard Hallet" w:date="2014-02-14T16:56:00Z">
        <w:r w:rsidR="00F753A7" w:rsidRPr="006E7DA2" w:rsidDel="00BC174A">
          <w:rPr>
            <w:rFonts w:eastAsia="Calibri"/>
            <w:lang w:eastAsia="en-US"/>
          </w:rPr>
          <w:delText xml:space="preserve">points </w:delText>
        </w:r>
      </w:del>
      <w:ins w:id="54" w:author="Bernard Hallet" w:date="2014-02-14T16:56:00Z">
        <w:r w:rsidR="00BC174A">
          <w:rPr>
            <w:rFonts w:eastAsia="Calibri"/>
            <w:lang w:eastAsia="en-US"/>
          </w:rPr>
          <w:t>domains</w:t>
        </w:r>
        <w:r w:rsidR="00BC174A" w:rsidRPr="006E7DA2">
          <w:rPr>
            <w:rFonts w:eastAsia="Calibri"/>
            <w:lang w:eastAsia="en-US"/>
          </w:rPr>
          <w:t xml:space="preserve"> </w:t>
        </w:r>
      </w:ins>
      <w:r w:rsidR="00F753A7" w:rsidRPr="006E7DA2">
        <w:rPr>
          <w:rFonts w:eastAsia="Calibri"/>
          <w:lang w:eastAsia="en-US"/>
        </w:rPr>
        <w:t>of the inner parts of the circles</w:t>
      </w:r>
      <w:del w:id="55" w:author="Bernard Hallet" w:date="2014-02-14T16:57:00Z">
        <w:r w:rsidR="00F753A7" w:rsidRPr="006E7DA2" w:rsidDel="00BC174A">
          <w:rPr>
            <w:rFonts w:eastAsia="Calibri"/>
            <w:lang w:eastAsia="en-US"/>
          </w:rPr>
          <w:delText>, with</w:delText>
        </w:r>
      </w:del>
      <w:ins w:id="56" w:author="Bernard Hallet" w:date="2014-02-14T16:57:00Z">
        <w:r w:rsidR="00BC174A">
          <w:rPr>
            <w:rFonts w:eastAsia="Calibri"/>
            <w:lang w:eastAsia="en-US"/>
          </w:rPr>
          <w:t>; they are</w:t>
        </w:r>
      </w:ins>
      <w:r w:rsidR="00F753A7" w:rsidRPr="006E7DA2">
        <w:rPr>
          <w:rFonts w:eastAsia="Calibri"/>
          <w:lang w:eastAsia="en-US"/>
        </w:rPr>
        <w:t xml:space="preserve"> </w:t>
      </w:r>
      <w:proofErr w:type="spellStart"/>
      <w:r w:rsidR="00F753A7" w:rsidRPr="006E7DA2">
        <w:rPr>
          <w:rFonts w:eastAsia="Calibri"/>
          <w:lang w:eastAsia="en-US"/>
        </w:rPr>
        <w:t>horizontal</w:t>
      </w:r>
      <w:ins w:id="57" w:author="Bernard Hallet" w:date="2014-02-14T16:57:00Z">
        <w:r w:rsidR="00BC174A">
          <w:rPr>
            <w:rFonts w:eastAsia="Calibri"/>
            <w:lang w:eastAsia="en-US"/>
          </w:rPr>
          <w:t>y</w:t>
        </w:r>
      </w:ins>
      <w:proofErr w:type="spellEnd"/>
      <w:r w:rsidR="00F753A7" w:rsidRPr="006E7DA2">
        <w:rPr>
          <w:rFonts w:eastAsia="Calibri"/>
          <w:lang w:eastAsia="en-US"/>
        </w:rPr>
        <w:t xml:space="preserve"> offset</w:t>
      </w:r>
      <w:del w:id="58" w:author="Bernard Hallet" w:date="2014-02-14T16:57:00Z">
        <w:r w:rsidR="00F753A7" w:rsidRPr="006E7DA2" w:rsidDel="00BC174A">
          <w:rPr>
            <w:rFonts w:eastAsia="Calibri"/>
            <w:lang w:eastAsia="en-US"/>
          </w:rPr>
          <w:delText>s</w:delText>
        </w:r>
      </w:del>
      <w:r w:rsidR="00F753A7" w:rsidRPr="006E7DA2">
        <w:rPr>
          <w:rFonts w:eastAsia="Calibri"/>
          <w:lang w:eastAsia="en-US"/>
        </w:rPr>
        <w:t xml:space="preserve"> </w:t>
      </w:r>
      <w:del w:id="59" w:author="Bernard Hallet" w:date="2014-02-14T16:57:00Z">
        <w:r w:rsidR="00F753A7" w:rsidRPr="006E7DA2" w:rsidDel="00BC174A">
          <w:rPr>
            <w:rFonts w:eastAsia="Calibri"/>
            <w:lang w:eastAsia="en-US"/>
          </w:rPr>
          <w:delText xml:space="preserve">of around </w:delText>
        </w:r>
      </w:del>
      <w:ins w:id="60" w:author="Bernard Hallet" w:date="2014-02-14T16:57:00Z">
        <w:r w:rsidR="00BC174A">
          <w:rPr>
            <w:rFonts w:eastAsia="Calibri"/>
            <w:lang w:eastAsia="en-US"/>
          </w:rPr>
          <w:t xml:space="preserve">by about </w:t>
        </w:r>
      </w:ins>
      <w:r w:rsidR="00F753A7" w:rsidRPr="006E7DA2">
        <w:rPr>
          <w:rFonts w:eastAsia="Calibri"/>
          <w:lang w:eastAsia="en-US"/>
        </w:rPr>
        <w:t>20-30 cm</w:t>
      </w:r>
      <w:del w:id="61" w:author="Bernard Hallet" w:date="2014-02-14T16:57:00Z">
        <w:r w:rsidR="0049575F" w:rsidDel="00BC174A">
          <w:rPr>
            <w:rFonts w:eastAsia="Calibri"/>
            <w:lang w:eastAsia="en-US"/>
          </w:rPr>
          <w:delText xml:space="preserve"> between both</w:delText>
        </w:r>
      </w:del>
      <w:r w:rsidR="00F753A7" w:rsidRPr="006E7DA2">
        <w:rPr>
          <w:rFonts w:eastAsia="Calibri"/>
          <w:lang w:eastAsia="en-US"/>
        </w:rPr>
        <w:t xml:space="preserve">. </w:t>
      </w:r>
      <w:r w:rsidR="005E1C3A" w:rsidRPr="006E7DA2">
        <w:rPr>
          <w:rFonts w:eastAsia="Calibri"/>
          <w:lang w:eastAsia="en-US"/>
        </w:rPr>
        <w:t xml:space="preserve">The inner part of the northern circle shows a less homogenous radial displacement field than the middle circle, with </w:t>
      </w:r>
      <w:r w:rsidR="000E7BB3">
        <w:rPr>
          <w:rFonts w:eastAsia="Calibri"/>
          <w:lang w:eastAsia="en-US"/>
        </w:rPr>
        <w:t xml:space="preserve">scattered </w:t>
      </w:r>
      <w:r w:rsidR="005E1C3A" w:rsidRPr="006E7DA2">
        <w:rPr>
          <w:rFonts w:eastAsia="Calibri"/>
          <w:lang w:eastAsia="en-US"/>
        </w:rPr>
        <w:t>zones</w:t>
      </w:r>
      <w:r w:rsidR="0049575F">
        <w:rPr>
          <w:rFonts w:eastAsia="Calibri"/>
          <w:lang w:eastAsia="en-US"/>
        </w:rPr>
        <w:t xml:space="preserve"> of comparable high speeds</w:t>
      </w:r>
      <w:r w:rsidR="005E1C3A" w:rsidRPr="006E7DA2">
        <w:rPr>
          <w:rFonts w:eastAsia="Calibri"/>
          <w:lang w:eastAsia="en-US"/>
        </w:rPr>
        <w:t xml:space="preserve">. </w:t>
      </w:r>
    </w:p>
    <w:p w14:paraId="18FA4107" w14:textId="39B39CB2" w:rsidR="00D04260" w:rsidRPr="00D04260" w:rsidRDefault="00D04260" w:rsidP="00F753A7">
      <w:r w:rsidRPr="006E7DA2">
        <w:t xml:space="preserve">The ratio between speed (scaled to the range [0, 1]) and the </w:t>
      </w:r>
      <w:del w:id="62" w:author="Bernard Hallet" w:date="2014-02-14T16:58:00Z">
        <w:r w:rsidRPr="006E7DA2" w:rsidDel="00BC174A">
          <w:delText xml:space="preserve">sinus </w:delText>
        </w:r>
      </w:del>
      <w:del w:id="63" w:author="Bernard Hallet" w:date="2014-02-17T16:32:00Z">
        <w:r w:rsidRPr="006E7DA2" w:rsidDel="00366920">
          <w:delText xml:space="preserve">of </w:delText>
        </w:r>
      </w:del>
      <w:r w:rsidRPr="006E7DA2">
        <w:t xml:space="preserve">surface slope </w:t>
      </w:r>
      <w:commentRangeStart w:id="64"/>
      <w:r w:rsidRPr="006E7DA2">
        <w:t>is</w:t>
      </w:r>
      <w:commentRangeEnd w:id="64"/>
      <w:r w:rsidR="00366920">
        <w:rPr>
          <w:rStyle w:val="CommentReference"/>
        </w:rPr>
        <w:commentReference w:id="64"/>
      </w:r>
      <w:r w:rsidRPr="006E7DA2">
        <w:t xml:space="preserve"> for large zones of the inner parts of the circles several times larger than for the ridge flanks, typically 2-3 times as large, up to 20 times for the western part of the northern circle. In other words, for a given slope the surface displacements are much larger in the inner parts of the circles</w:t>
      </w:r>
      <w:r>
        <w:t xml:space="preserve"> than for the outer rings.</w:t>
      </w:r>
    </w:p>
    <w:p w14:paraId="539D5886" w14:textId="77777777" w:rsidR="00BF71A1" w:rsidRPr="006E7DA2" w:rsidRDefault="00BF71A1" w:rsidP="00F753A7">
      <w:pPr>
        <w:rPr>
          <w:rFonts w:eastAsia="Calibri"/>
          <w:lang w:eastAsia="en-US"/>
        </w:rPr>
      </w:pPr>
      <w:r w:rsidRPr="006E7DA2">
        <w:rPr>
          <w:rFonts w:eastAsia="Calibri"/>
          <w:lang w:eastAsia="en-US"/>
        </w:rPr>
        <w:t xml:space="preserve">The displacement field on the ridges is much less coherent than on the inner parts of the circles. Maximum horizontal speeds on the outer rings </w:t>
      </w:r>
      <w:commentRangeStart w:id="65"/>
      <w:r w:rsidRPr="006E7DA2">
        <w:rPr>
          <w:rFonts w:eastAsia="Calibri"/>
          <w:lang w:eastAsia="en-US"/>
        </w:rPr>
        <w:t>reach</w:t>
      </w:r>
      <w:commentRangeEnd w:id="65"/>
      <w:r w:rsidR="00B5622E">
        <w:rPr>
          <w:rStyle w:val="CommentReference"/>
        </w:rPr>
        <w:commentReference w:id="65"/>
      </w:r>
      <w:r w:rsidRPr="006E7DA2">
        <w:rPr>
          <w:rFonts w:eastAsia="Calibri"/>
          <w:lang w:eastAsia="en-US"/>
        </w:rPr>
        <w:t xml:space="preserve"> 1.5 - 2.5 cm a</w:t>
      </w:r>
      <w:r w:rsidRPr="006E7DA2">
        <w:rPr>
          <w:rFonts w:eastAsia="Calibri"/>
          <w:vertAlign w:val="superscript"/>
          <w:lang w:eastAsia="en-US"/>
        </w:rPr>
        <w:t>-1</w:t>
      </w:r>
      <w:r w:rsidRPr="006E7DA2">
        <w:rPr>
          <w:rFonts w:eastAsia="Calibri"/>
          <w:lang w:eastAsia="en-US"/>
        </w:rPr>
        <w:t xml:space="preserve">, roughly towards the direction of steepest </w:t>
      </w:r>
      <w:commentRangeStart w:id="66"/>
      <w:r w:rsidR="0049575F">
        <w:rPr>
          <w:rFonts w:eastAsia="Calibri"/>
          <w:lang w:eastAsia="en-US"/>
        </w:rPr>
        <w:t>descent</w:t>
      </w:r>
      <w:commentRangeEnd w:id="66"/>
      <w:r w:rsidR="00C0181B">
        <w:rPr>
          <w:rStyle w:val="CommentReference"/>
        </w:rPr>
        <w:commentReference w:id="66"/>
      </w:r>
      <w:r w:rsidRPr="006E7DA2">
        <w:rPr>
          <w:rFonts w:eastAsia="Calibri"/>
          <w:lang w:eastAsia="en-US"/>
        </w:rPr>
        <w:t>. Speeds are smallest on the ridge tops</w:t>
      </w:r>
      <w:r w:rsidR="00F66509">
        <w:rPr>
          <w:rFonts w:eastAsia="Calibri"/>
          <w:lang w:eastAsia="en-US"/>
        </w:rPr>
        <w:t xml:space="preserve"> (Fig. 6</w:t>
      </w:r>
      <w:r w:rsidR="00B804FC">
        <w:rPr>
          <w:rFonts w:eastAsia="Calibri"/>
          <w:lang w:eastAsia="en-US"/>
        </w:rPr>
        <w:t>)</w:t>
      </w:r>
      <w:r w:rsidRPr="006E7DA2">
        <w:rPr>
          <w:rFonts w:eastAsia="Calibri"/>
          <w:lang w:eastAsia="en-US"/>
        </w:rPr>
        <w:t>.</w:t>
      </w:r>
    </w:p>
    <w:p w14:paraId="5659E23F" w14:textId="77777777" w:rsidR="00FF550C" w:rsidRDefault="00C70F56" w:rsidP="00114C03">
      <w:r w:rsidRPr="006E7DA2">
        <w:t>On average</w:t>
      </w:r>
      <w:r w:rsidR="000E7BB3">
        <w:t>,</w:t>
      </w:r>
      <w:r w:rsidRPr="006E7DA2">
        <w:t xml:space="preserve"> the </w:t>
      </w:r>
      <w:r w:rsidR="00936811" w:rsidRPr="006E7DA2">
        <w:t xml:space="preserve">maximum </w:t>
      </w:r>
      <w:r w:rsidRPr="006E7DA2">
        <w:t>correlation coefficients of image matching</w:t>
      </w:r>
      <w:r w:rsidR="00936811" w:rsidRPr="006E7DA2">
        <w:t xml:space="preserve">, i.e. the correlation values that define the most probable </w:t>
      </w:r>
      <w:proofErr w:type="gramStart"/>
      <w:r w:rsidR="00936811" w:rsidRPr="006E7DA2">
        <w:t>displacement</w:t>
      </w:r>
      <w:r w:rsidR="002839E2">
        <w:t>s</w:t>
      </w:r>
      <w:r w:rsidR="00936811" w:rsidRPr="006E7DA2">
        <w:t>,</w:t>
      </w:r>
      <w:proofErr w:type="gramEnd"/>
      <w:r w:rsidRPr="006E7DA2">
        <w:t xml:space="preserve"> are clearly </w:t>
      </w:r>
      <w:r w:rsidR="00936811" w:rsidRPr="006E7DA2">
        <w:t>higher on the inner parts of the circle than on the ridges</w:t>
      </w:r>
      <w:r w:rsidR="00F66509">
        <w:t xml:space="preserve"> (Fig. 7</w:t>
      </w:r>
      <w:r w:rsidR="00B804FC">
        <w:t>)</w:t>
      </w:r>
      <w:r w:rsidR="00936811" w:rsidRPr="006E7DA2">
        <w:t xml:space="preserve">. This indicates highly coherent deformation in </w:t>
      </w:r>
      <w:r w:rsidR="00B804FC">
        <w:t xml:space="preserve">the inner </w:t>
      </w:r>
      <w:r w:rsidR="00B804FC">
        <w:lastRenderedPageBreak/>
        <w:t>domains</w:t>
      </w:r>
      <w:r w:rsidR="00936811" w:rsidRPr="006E7DA2">
        <w:t xml:space="preserve">, versus less coherent deformation on the ridges. In fact, </w:t>
      </w:r>
      <w:proofErr w:type="spellStart"/>
      <w:r w:rsidR="00936811" w:rsidRPr="006E7DA2">
        <w:t>orthoima</w:t>
      </w:r>
      <w:r w:rsidR="000E7BB3">
        <w:t>ge</w:t>
      </w:r>
      <w:proofErr w:type="spellEnd"/>
      <w:r w:rsidR="000E7BB3">
        <w:t xml:space="preserve"> flickering </w:t>
      </w:r>
      <w:r w:rsidR="00936811" w:rsidRPr="006E7DA2">
        <w:t>confirms that displacements on the ridges are often due to individually sliding stones or groups of stones</w:t>
      </w:r>
      <w:r w:rsidR="00F66509">
        <w:t xml:space="preserve"> (Figs. 6 and 8</w:t>
      </w:r>
      <w:r w:rsidR="00B804FC">
        <w:t>)</w:t>
      </w:r>
      <w:r w:rsidR="00936811" w:rsidRPr="006E7DA2">
        <w:t xml:space="preserve">. For that reason image matching using templates </w:t>
      </w:r>
      <w:r w:rsidR="00B804FC">
        <w:t xml:space="preserve">smaller </w:t>
      </w:r>
      <w:r w:rsidR="00936811" w:rsidRPr="006E7DA2">
        <w:t xml:space="preserve">than 10 cm×10 cm </w:t>
      </w:r>
      <w:r w:rsidR="002839E2">
        <w:t xml:space="preserve">as </w:t>
      </w:r>
      <w:r w:rsidR="00936811" w:rsidRPr="006E7DA2">
        <w:t>used here f</w:t>
      </w:r>
      <w:r w:rsidR="00AD3AF3" w:rsidRPr="006E7DA2">
        <w:t xml:space="preserve">ails in particular on the ridge flanks. The signal-to-noise ratio (SNR) of image matches, that is the ratio between </w:t>
      </w:r>
      <w:r w:rsidR="002839E2">
        <w:t>maximum correlation coefficient</w:t>
      </w:r>
      <w:r w:rsidR="00AD3AF3" w:rsidRPr="006E7DA2">
        <w:t xml:space="preserve"> and the average correlation coefficients for </w:t>
      </w:r>
      <w:r w:rsidR="002839E2">
        <w:t>each</w:t>
      </w:r>
      <w:r w:rsidR="00AD3AF3" w:rsidRPr="006E7DA2">
        <w:t xml:space="preserve"> matching location within the search area</w:t>
      </w:r>
      <w:r w:rsidR="008337D6">
        <w:t>,</w:t>
      </w:r>
      <w:r w:rsidR="00AD3AF3" w:rsidRPr="006E7DA2">
        <w:t xml:space="preserve"> is roughly equal for the ridges and the inner circle parts</w:t>
      </w:r>
      <w:r w:rsidR="008337D6">
        <w:t>. This reflects</w:t>
      </w:r>
      <w:r w:rsidR="00AD3AF3" w:rsidRPr="006E7DA2">
        <w:t xml:space="preserve"> that the lower correlation on the ridges affects equally maximum and average correlation</w:t>
      </w:r>
      <w:r w:rsidR="00F66509">
        <w:t xml:space="preserve"> (Fig. 7</w:t>
      </w:r>
      <w:r w:rsidR="00E562FD">
        <w:t>)</w:t>
      </w:r>
      <w:r w:rsidR="00AD3AF3" w:rsidRPr="006E7DA2">
        <w:t xml:space="preserve">. Though, the transition between inner circle parts and ridges exhibits strikingly low SNRs indicating that the correlations in this zone are much weaker defined than in other parts. Image flickering </w:t>
      </w:r>
      <w:r w:rsidR="000E7BB3">
        <w:t>shows</w:t>
      </w:r>
      <w:r w:rsidR="00AD3AF3" w:rsidRPr="006E7DA2">
        <w:t xml:space="preserve"> that the most dominant surface changes are </w:t>
      </w:r>
      <w:r w:rsidR="00C37FB6" w:rsidRPr="006E7DA2">
        <w:t>in fact concentrated in these zones</w:t>
      </w:r>
      <w:r w:rsidR="00AD3AF3" w:rsidRPr="006E7DA2">
        <w:t xml:space="preserve"> </w:t>
      </w:r>
      <w:r w:rsidR="00C37FB6" w:rsidRPr="006E7DA2">
        <w:t xml:space="preserve">with stones falling from the ridge flanks and being deposited here, stones tipping over, and stones from the surface of the inner parts </w:t>
      </w:r>
      <w:r w:rsidR="000E7BB3">
        <w:t xml:space="preserve">being </w:t>
      </w:r>
      <w:r w:rsidR="00C37FB6" w:rsidRPr="006E7DA2">
        <w:t>incorporated into the ridge</w:t>
      </w:r>
      <w:r w:rsidR="00F66509">
        <w:t xml:space="preserve"> (Fig. </w:t>
      </w:r>
      <w:commentRangeStart w:id="67"/>
      <w:r w:rsidR="00F66509">
        <w:t>8</w:t>
      </w:r>
      <w:commentRangeEnd w:id="67"/>
      <w:r w:rsidR="00346E02">
        <w:rPr>
          <w:rStyle w:val="CommentReference"/>
        </w:rPr>
        <w:commentReference w:id="67"/>
      </w:r>
      <w:r w:rsidR="00E562FD">
        <w:t>)</w:t>
      </w:r>
      <w:r w:rsidR="00C37FB6" w:rsidRPr="006E7DA2">
        <w:t>.</w:t>
      </w:r>
    </w:p>
    <w:p w14:paraId="5149755C" w14:textId="77777777" w:rsidR="00BB2218" w:rsidRDefault="00BB2218" w:rsidP="00114C03">
      <w:r>
        <w:t xml:space="preserve">Constructing streamlines through the velocity fields </w:t>
      </w:r>
      <w:r>
        <w:fldChar w:fldCharType="begin"/>
      </w:r>
      <w:r>
        <w:instrText xml:space="preserve"> ADDIN EN.CITE &lt;EndNote&gt;&lt;Cite&gt;&lt;Author&gt;Kääb&lt;/Author&gt;&lt;Year&gt;1998&lt;/Year&gt;&lt;RecNum&gt;5&lt;/RecNum&gt;&lt;DisplayText&gt;(Kääb et al., 1998)&lt;/DisplayText&gt;&lt;record&gt;&lt;rec-number&gt;5&lt;/rec-number&gt;&lt;foreign-keys&gt;&lt;key app="EN" db-id="9fw5fe0r4zwp0ueds9avf5zmfrrwrdefsre5" timestamp="0"&gt;5&lt;/key&gt;&lt;key app="ENWeb" db-id="TxbLKQrtqgYAAAzUsZg"&gt;321&lt;/key&gt;&lt;/foreign-keys&gt;&lt;ref-type name="Conference Proceedings"&gt;10&lt;/ref-type&gt;&lt;contributors&gt;&lt;authors&gt;&lt;author&gt;Kääb, A. &lt;/author&gt;&lt;author&gt;Gudmundsson, G. H.&lt;/author&gt;&lt;author&gt;Hoelzle, M.&lt;/author&gt;&lt;/authors&gt;&lt;/contributors&gt;&lt;titles&gt;&lt;title&gt;Surface deformation of creeping mountain permafrost. Photogrammetric investigations on rock glacier Murtèl, Swiss Alps.&lt;/title&gt;&lt;secondary-title&gt;7th International Permafrost Conference&lt;/secondary-title&gt;&lt;/titles&gt;&lt;pages&gt;531-537&lt;/pages&gt;&lt;dates&gt;&lt;year&gt;1998&lt;/year&gt;&lt;/dates&gt;&lt;pub-location&gt;Yellowknife, Canada&lt;/pub-location&gt;&lt;urls&gt;&lt;/urls&gt;&lt;/record&gt;&lt;/Cite&gt;&lt;/EndNote&gt;</w:instrText>
      </w:r>
      <w:r>
        <w:fldChar w:fldCharType="separate"/>
      </w:r>
      <w:r>
        <w:rPr>
          <w:noProof/>
        </w:rPr>
        <w:t>(</w:t>
      </w:r>
      <w:hyperlink w:anchor="_ENREF_18" w:tooltip="Kääb, 1998 #5" w:history="1">
        <w:r w:rsidR="00721DB9">
          <w:rPr>
            <w:noProof/>
          </w:rPr>
          <w:t>Kääb et al., 1998</w:t>
        </w:r>
      </w:hyperlink>
      <w:r>
        <w:rPr>
          <w:noProof/>
        </w:rPr>
        <w:t>)</w:t>
      </w:r>
      <w:r>
        <w:fldChar w:fldCharType="end"/>
      </w:r>
      <w:r>
        <w:t xml:space="preserve"> gives surface </w:t>
      </w:r>
      <w:r w:rsidR="00523E29">
        <w:t>travel times (</w:t>
      </w:r>
      <w:r>
        <w:t>~ surface ages</w:t>
      </w:r>
      <w:r w:rsidR="00523E29">
        <w:t>)</w:t>
      </w:r>
      <w:r>
        <w:t>, between the circle centres</w:t>
      </w:r>
      <w:r w:rsidR="00523E29">
        <w:t xml:space="preserve"> and the outer margin of the inner domains, i.e. the transition between inner domains and ridges, of up to on the order of 100 years.</w:t>
      </w:r>
    </w:p>
    <w:p w14:paraId="0A282889" w14:textId="77777777" w:rsidR="003123FE" w:rsidRPr="003123FE" w:rsidRDefault="00810A29" w:rsidP="003123FE">
      <w:pPr>
        <w:pStyle w:val="Heading1"/>
      </w:pPr>
      <w:r w:rsidRPr="006E7DA2">
        <w:t>Discussion</w:t>
      </w:r>
    </w:p>
    <w:p w14:paraId="41A7C8A4" w14:textId="77777777" w:rsidR="00523E29" w:rsidRDefault="00523E29" w:rsidP="003123FE">
      <w:pPr>
        <w:pStyle w:val="Heading2"/>
      </w:pPr>
      <w:r w:rsidRPr="006E7DA2">
        <w:tab/>
      </w:r>
      <w:r>
        <w:t>Method</w:t>
      </w:r>
    </w:p>
    <w:p w14:paraId="5CC9103F" w14:textId="0E346B16" w:rsidR="00CD38CE" w:rsidRDefault="003123FE" w:rsidP="003123FE">
      <w:r>
        <w:t xml:space="preserve">For extracting the 3D surface displacement field of sorted circles, we used a </w:t>
      </w:r>
      <w:r w:rsidR="00D04260">
        <w:t xml:space="preserve">highly automatic </w:t>
      </w:r>
      <w:r>
        <w:t>time-lapse ground-based photogra</w:t>
      </w:r>
      <w:r w:rsidR="00D04260">
        <w:t xml:space="preserve">mmetric approach that yielded point clouds with a spatial </w:t>
      </w:r>
      <w:r w:rsidR="00523E29">
        <w:t>resolution of about 1-2 mm. The method proved to be very successful to measure vertical and horizontal changes over 3 years, but</w:t>
      </w:r>
      <w:r>
        <w:t xml:space="preserve"> suffers </w:t>
      </w:r>
      <w:r w:rsidR="00D04260">
        <w:t xml:space="preserve">also </w:t>
      </w:r>
      <w:r>
        <w:t xml:space="preserve">from some problems. First, the differential GNSS measurements of ground control points </w:t>
      </w:r>
      <w:r w:rsidR="00D04260">
        <w:t xml:space="preserve">were </w:t>
      </w:r>
      <w:del w:id="68" w:author="Bernard Hallet" w:date="2014-02-17T16:51:00Z">
        <w:r w:rsidR="00D04260" w:rsidDel="00A92E92">
          <w:delText xml:space="preserve">by an order of magnitude </w:delText>
        </w:r>
      </w:del>
      <w:r w:rsidR="00D04260">
        <w:t xml:space="preserve">less accurate </w:t>
      </w:r>
      <w:ins w:id="69" w:author="Bernard Hallet" w:date="2014-02-17T16:51:00Z">
        <w:r w:rsidR="00A92E92">
          <w:t xml:space="preserve">by an order of magnitude </w:t>
        </w:r>
      </w:ins>
      <w:r w:rsidR="00D04260">
        <w:t>than the precision of the point cloud</w:t>
      </w:r>
      <w:r>
        <w:t xml:space="preserve">. The GNSS rover was mounted on a short rod that was held by hand at each control point, adding a random horizontal error of about 1 cm to the GNSS error margin due to slight movement of the rod within the measurement time interval that, however, is partly compensated for by GNSS network adjustment. The GNSS error in the vertical direction is more problematic with respect to our final results, and additional levelling of control points to fix their </w:t>
      </w:r>
      <w:r w:rsidR="00D04260">
        <w:t>elevations with millimetre-</w:t>
      </w:r>
      <w:r>
        <w:t xml:space="preserve">precision might </w:t>
      </w:r>
      <w:r w:rsidR="00D04260">
        <w:t>in the future solve</w:t>
      </w:r>
      <w:r>
        <w:t xml:space="preserve"> the problems with vertical deformation </w:t>
      </w:r>
      <w:r w:rsidR="00D04260">
        <w:t>between</w:t>
      </w:r>
      <w:r>
        <w:t xml:space="preserve"> point clouds</w:t>
      </w:r>
      <w:r w:rsidR="00D04260">
        <w:t>, such as</w:t>
      </w:r>
      <w:r>
        <w:t xml:space="preserve"> </w:t>
      </w:r>
      <w:r w:rsidR="00D04260">
        <w:t>to the southwest margin</w:t>
      </w:r>
      <w:r>
        <w:t xml:space="preserve"> of </w:t>
      </w:r>
      <w:r w:rsidR="00D04260">
        <w:t>our</w:t>
      </w:r>
      <w:r>
        <w:t xml:space="preserve"> models. Ground control point positioning errors cause problems with absolute orientation of the final models, and especially inhibit interpretation of sorted circle dynamics </w:t>
      </w:r>
      <w:r>
        <w:lastRenderedPageBreak/>
        <w:t xml:space="preserve">in areas of small displacements. Second, the image constellation chosen in the field was not optimized for </w:t>
      </w:r>
      <w:proofErr w:type="spellStart"/>
      <w:r>
        <w:t>SfM</w:t>
      </w:r>
      <w:proofErr w:type="spellEnd"/>
      <w:r>
        <w:t xml:space="preserve"> and sharp contrasts in the 2007 images </w:t>
      </w:r>
      <w:r w:rsidR="00D04260">
        <w:t>from solar shadows</w:t>
      </w:r>
      <w:r>
        <w:t xml:space="preserve"> also caused some problems for the photogrammetric model computation</w:t>
      </w:r>
      <w:r w:rsidR="00D04260">
        <w:t>, in particular the SIFT algorithm</w:t>
      </w:r>
      <w:r>
        <w:t xml:space="preserve">. </w:t>
      </w:r>
    </w:p>
    <w:p w14:paraId="28812478" w14:textId="77777777" w:rsidR="003123FE" w:rsidRDefault="003123FE" w:rsidP="003123FE">
      <w:r>
        <w:t>Compared to the alternative solution of using a terrestrial laser scanner (TLS), photogrammetry offers somewhat higher resolution and precision, requires less equipment brought into the field, is much cheaper – but is more demanding with respect to data proce</w:t>
      </w:r>
      <w:r w:rsidR="00CD38CE">
        <w:t xml:space="preserve">ssing </w:t>
      </w:r>
      <w:r w:rsidR="00CD38CE">
        <w:fldChar w:fldCharType="begin">
          <w:fldData xml:space="preserve">PEVuZE5vdGU+PENpdGU+PEF1dGhvcj5XZXN0b2J5PC9BdXRob3I+PFllYXI+MjAxMjwvWWVhcj48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</w:fldData>
        </w:fldChar>
      </w:r>
      <w:r w:rsidR="00056037">
        <w:instrText xml:space="preserve"> ADDIN EN.CITE </w:instrText>
      </w:r>
      <w:r w:rsidR="00056037">
        <w:fldChar w:fldCharType="begin">
          <w:fldData xml:space="preserve">PEVuZE5vdGU+PENpdGU+PEF1dGhvcj5XZXN0b2J5PC9BdXRob3I+PFllYXI+MjAxMjwvWWVhcj48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</w:fldData>
        </w:fldChar>
      </w:r>
      <w:r w:rsidR="00056037">
        <w:instrText xml:space="preserve"> ADDIN EN.CITE.DATA </w:instrText>
      </w:r>
      <w:r w:rsidR="00056037">
        <w:fldChar w:fldCharType="end"/>
      </w:r>
      <w:r w:rsidR="00CD38CE">
        <w:fldChar w:fldCharType="separate"/>
      </w:r>
      <w:r w:rsidR="00056037">
        <w:rPr>
          <w:noProof/>
        </w:rPr>
        <w:t>(</w:t>
      </w:r>
      <w:hyperlink w:anchor="_ENREF_33" w:tooltip="Westoby, 2012 #3782" w:history="1">
        <w:r w:rsidR="00721DB9">
          <w:rPr>
            <w:noProof/>
          </w:rPr>
          <w:t>cf. Westoby et al., 2012</w:t>
        </w:r>
      </w:hyperlink>
      <w:r w:rsidR="00056037">
        <w:rPr>
          <w:noProof/>
        </w:rPr>
        <w:t>)</w:t>
      </w:r>
      <w:r w:rsidR="00CD38CE">
        <w:fldChar w:fldCharType="end"/>
      </w:r>
      <w:r>
        <w:t xml:space="preserve">. TLS </w:t>
      </w:r>
      <w:r w:rsidR="00523E29">
        <w:t>would require</w:t>
      </w:r>
      <w:r>
        <w:t xml:space="preserve"> several scan positions in order to image outside/inside of sorted circles</w:t>
      </w:r>
      <w:r w:rsidRPr="00AC68A0">
        <w:t xml:space="preserve"> </w:t>
      </w:r>
      <w:r>
        <w:t xml:space="preserve">margins. Direct </w:t>
      </w:r>
      <w:proofErr w:type="gramStart"/>
      <w:r>
        <w:t>comparison of field data acquisition and DEM quality have</w:t>
      </w:r>
      <w:proofErr w:type="gramEnd"/>
      <w:r>
        <w:t xml:space="preserve"> been done by </w:t>
      </w:r>
      <w:hyperlink w:anchor="_ENREF_33" w:tooltip="Westoby, 2012 #3782" w:history="1">
        <w:r w:rsidR="00721DB9">
          <w:fldChar w:fldCharType="begin">
            <w:fldData xml:space="preserve">PEVuZE5vdGU+PENpdGUgQXV0aG9yWWVhcj0iMSI+PEF1dGhvcj5XZXN0b2J5PC9BdXRob3I+PFll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</w:fldData>
          </w:fldChar>
        </w:r>
        <w:r w:rsidR="00721DB9">
          <w:instrText xml:space="preserve"> ADDIN EN.CITE </w:instrText>
        </w:r>
        <w:r w:rsidR="00721DB9">
          <w:fldChar w:fldCharType="begin">
            <w:fldData xml:space="preserve">PEVuZE5vdGU+PENpdGUgQXV0aG9yWWVhcj0iMSI+PEF1dGhvcj5XZXN0b2J5PC9BdXRob3I+PFll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</w:fldData>
          </w:fldChar>
        </w:r>
        <w:r w:rsidR="00721DB9">
          <w:instrText xml:space="preserve"> ADDIN EN.CITE.DATA </w:instrText>
        </w:r>
        <w:r w:rsidR="00721DB9">
          <w:fldChar w:fldCharType="end"/>
        </w:r>
        <w:r w:rsidR="00721DB9">
          <w:fldChar w:fldCharType="separate"/>
        </w:r>
        <w:r w:rsidR="00721DB9">
          <w:rPr>
            <w:noProof/>
          </w:rPr>
          <w:t>Westoby et al. (2012)</w:t>
        </w:r>
        <w:r w:rsidR="00721DB9">
          <w:fldChar w:fldCharType="end"/>
        </w:r>
      </w:hyperlink>
      <w:r w:rsidR="00CD38CE">
        <w:t xml:space="preserve"> and </w:t>
      </w:r>
      <w:hyperlink w:anchor="_ENREF_15" w:tooltip="James, 2012 #3780" w:history="1">
        <w:r w:rsidR="00721DB9">
          <w:fldChar w:fldCharType="begin">
            <w:fldData xml:space="preserve">PEVuZE5vdGU+PENpdGUgQXV0aG9yWWVhcj0iMSI+PEF1dGhvcj5KYW1lczwvQXV0aG9yPjxZZWFy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</w:fldData>
          </w:fldChar>
        </w:r>
        <w:r w:rsidR="00721DB9">
          <w:instrText xml:space="preserve"> ADDIN EN.CITE </w:instrText>
        </w:r>
        <w:r w:rsidR="00721DB9">
          <w:fldChar w:fldCharType="begin">
            <w:fldData xml:space="preserve">PEVuZE5vdGU+PENpdGUgQXV0aG9yWWVhcj0iMSI+PEF1dGhvcj5KYW1lczwvQXV0aG9yPjxZZWFy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</w:fldData>
          </w:fldChar>
        </w:r>
        <w:r w:rsidR="00721DB9">
          <w:instrText xml:space="preserve"> ADDIN EN.CITE.DATA </w:instrText>
        </w:r>
        <w:r w:rsidR="00721DB9">
          <w:fldChar w:fldCharType="end"/>
        </w:r>
        <w:r w:rsidR="00721DB9">
          <w:fldChar w:fldCharType="separate"/>
        </w:r>
        <w:r w:rsidR="00721DB9">
          <w:rPr>
            <w:noProof/>
          </w:rPr>
          <w:t>James and Robson (2012)</w:t>
        </w:r>
        <w:r w:rsidR="00721DB9">
          <w:fldChar w:fldCharType="end"/>
        </w:r>
      </w:hyperlink>
      <w:r>
        <w:t xml:space="preserve"> who find </w:t>
      </w:r>
      <w:r w:rsidR="00CD38CE">
        <w:t xml:space="preserve">the </w:t>
      </w:r>
      <w:proofErr w:type="spellStart"/>
      <w:r>
        <w:t>SfM</w:t>
      </w:r>
      <w:proofErr w:type="spellEnd"/>
      <w:r>
        <w:t xml:space="preserve"> technology faster in the field and of similar quality. However, TLS</w:t>
      </w:r>
      <w:r w:rsidR="00CD38CE">
        <w:t xml:space="preserve"> could have provided similar results </w:t>
      </w:r>
      <w:r w:rsidR="00711283">
        <w:t xml:space="preserve">as </w:t>
      </w:r>
      <w:proofErr w:type="spellStart"/>
      <w:r w:rsidR="00CD38CE">
        <w:t>SfM</w:t>
      </w:r>
      <w:proofErr w:type="spellEnd"/>
      <w:r w:rsidR="00CD38CE">
        <w:t xml:space="preserve"> in our study</w:t>
      </w:r>
      <w:r>
        <w:t xml:space="preserve">. </w:t>
      </w:r>
    </w:p>
    <w:p w14:paraId="7D60D26D" w14:textId="77777777" w:rsidR="00523E29" w:rsidRDefault="00523E29" w:rsidP="00523E29">
      <w:pPr>
        <w:pStyle w:val="Heading2"/>
      </w:pPr>
      <w:r w:rsidRPr="006E7DA2">
        <w:tab/>
      </w:r>
      <w:r>
        <w:t>Circle dynamics</w:t>
      </w:r>
    </w:p>
    <w:p w14:paraId="0675A0B4" w14:textId="7D7CB975" w:rsidR="003123FE" w:rsidRDefault="00CC20E2" w:rsidP="003123FE">
      <w:r>
        <w:t xml:space="preserve">While interpreting our results about the surface kinematics of three sorted circles, two </w:t>
      </w:r>
      <w:del w:id="70" w:author="Bernard Hallet" w:date="2014-02-17T17:14:00Z">
        <w:r w:rsidR="00E351AD" w:rsidDel="00FE1FED">
          <w:delText>crucial</w:delText>
        </w:r>
        <w:r w:rsidDel="00FE1FED">
          <w:delText xml:space="preserve"> </w:delText>
        </w:r>
      </w:del>
      <w:ins w:id="71" w:author="Bernard Hallet" w:date="2014-02-17T17:14:00Z">
        <w:r w:rsidR="00FE1FED">
          <w:t xml:space="preserve">significant </w:t>
        </w:r>
      </w:ins>
      <w:r>
        <w:t>uncertainties</w:t>
      </w:r>
      <w:r w:rsidR="00217654">
        <w:t xml:space="preserve"> </w:t>
      </w:r>
      <w:r w:rsidR="00AA445D">
        <w:t>regarding temporal scale</w:t>
      </w:r>
      <w:r>
        <w:t xml:space="preserve"> have to be considered</w:t>
      </w:r>
      <w:r w:rsidR="00217654">
        <w:t>,</w:t>
      </w:r>
      <w:r w:rsidR="00E351AD">
        <w:t xml:space="preserve"> and apply to </w:t>
      </w:r>
      <w:del w:id="72" w:author="Bernard Hallet" w:date="2014-02-17T16:58:00Z">
        <w:r w:rsidR="00E351AD" w:rsidDel="00CD770B">
          <w:delText xml:space="preserve">all of the </w:delText>
        </w:r>
      </w:del>
      <w:del w:id="73" w:author="Bernard Hallet" w:date="2014-02-17T16:57:00Z">
        <w:r w:rsidR="00E351AD" w:rsidDel="00CD770B">
          <w:delText xml:space="preserve">below </w:delText>
        </w:r>
      </w:del>
      <w:ins w:id="74" w:author="Bernard Hallet" w:date="2014-02-17T16:58:00Z">
        <w:r w:rsidR="00CD770B">
          <w:t>this entire</w:t>
        </w:r>
      </w:ins>
      <w:ins w:id="75" w:author="Bernard Hallet" w:date="2014-02-17T16:57:00Z">
        <w:r w:rsidR="00CD770B">
          <w:t xml:space="preserve"> </w:t>
        </w:r>
      </w:ins>
      <w:r w:rsidR="00E351AD">
        <w:t>discussion</w:t>
      </w:r>
      <w:del w:id="76" w:author="Bernard Hallet" w:date="2014-02-17T16:58:00Z">
        <w:r w:rsidR="00E351AD" w:rsidDel="00CD770B">
          <w:delText>s</w:delText>
        </w:r>
      </w:del>
      <w:r>
        <w:t xml:space="preserve">. First, we observe </w:t>
      </w:r>
      <w:proofErr w:type="gramStart"/>
      <w:r>
        <w:t>these</w:t>
      </w:r>
      <w:proofErr w:type="gramEnd"/>
      <w:r>
        <w:t xml:space="preserve"> kinematics over three years, which might be a comparable short time period to the evolution time-scale of the circles (e.g. &gt; 100 a from our streamline estimate)</w:t>
      </w:r>
      <w:r w:rsidR="00D550C4">
        <w:t>.</w:t>
      </w:r>
      <w:ins w:id="77" w:author="Bernard Hallet" w:date="2014-02-17T16:58:00Z">
        <w:r w:rsidR="00F46768">
          <w:t xml:space="preserve"> </w:t>
        </w:r>
      </w:ins>
      <w:del w:id="78" w:author="Bernard Hallet" w:date="2014-02-17T16:59:00Z">
        <w:r w:rsidDel="00F46768">
          <w:delText>I</w:delText>
        </w:r>
      </w:del>
      <w:ins w:id="79" w:author="Bernard Hallet" w:date="2014-02-17T16:59:00Z">
        <w:r w:rsidR="00F46768">
          <w:t xml:space="preserve">Thus, </w:t>
        </w:r>
      </w:ins>
      <w:ins w:id="80" w:author="Bernard Hallet" w:date="2014-02-17T17:00:00Z">
        <w:r w:rsidR="00F46768">
          <w:t>it is unclear to what</w:t>
        </w:r>
      </w:ins>
      <w:ins w:id="81" w:author="Bernard Hallet" w:date="2014-02-17T16:59:00Z">
        <w:r w:rsidR="00F46768">
          <w:t xml:space="preserve"> extent </w:t>
        </w:r>
      </w:ins>
      <w:del w:id="82" w:author="Bernard Hallet" w:date="2014-02-17T16:59:00Z">
        <w:r w:rsidDel="00F46768">
          <w:delText xml:space="preserve">t is thus open </w:delText>
        </w:r>
      </w:del>
      <w:del w:id="83" w:author="Bernard Hallet" w:date="2014-02-17T17:00:00Z">
        <w:r w:rsidDel="00F46768">
          <w:delText xml:space="preserve">to which extent </w:delText>
        </w:r>
      </w:del>
      <w:r>
        <w:t xml:space="preserve">the 3-year development measured is representative </w:t>
      </w:r>
      <w:del w:id="84" w:author="Bernard Hallet" w:date="2014-02-17T17:00:00Z">
        <w:r w:rsidDel="00F46768">
          <w:delText xml:space="preserve">for </w:delText>
        </w:r>
      </w:del>
      <w:ins w:id="85" w:author="Bernard Hallet" w:date="2014-02-17T17:00:00Z">
        <w:r w:rsidR="00F46768">
          <w:t xml:space="preserve">of </w:t>
        </w:r>
      </w:ins>
      <w:r>
        <w:t xml:space="preserve">the processes </w:t>
      </w:r>
      <w:r w:rsidR="00EC1097">
        <w:t>forming and maintaining the circles</w:t>
      </w:r>
      <w:r w:rsidR="00217654">
        <w:t xml:space="preserve"> at long</w:t>
      </w:r>
      <w:r w:rsidR="006C32B1">
        <w:t>er</w:t>
      </w:r>
      <w:r w:rsidR="00217654">
        <w:t xml:space="preserve"> time scales.</w:t>
      </w:r>
      <w:r>
        <w:t xml:space="preserve"> Second, our change detection </w:t>
      </w:r>
      <w:del w:id="86" w:author="Bernard Hallet" w:date="2014-02-17T17:01:00Z">
        <w:r w:rsidDel="00F46768">
          <w:delText>builds upon</w:delText>
        </w:r>
      </w:del>
      <w:ins w:id="87" w:author="Bernard Hallet" w:date="2014-02-17T17:01:00Z">
        <w:r w:rsidR="00F46768">
          <w:t xml:space="preserve">is based on photographs </w:t>
        </w:r>
      </w:ins>
      <w:ins w:id="88" w:author="Bernard Hallet" w:date="2014-02-17T17:02:00Z">
        <w:r w:rsidR="00F46768">
          <w:t xml:space="preserve">taken </w:t>
        </w:r>
      </w:ins>
      <w:ins w:id="89" w:author="Bernard Hallet" w:date="2014-02-17T17:01:00Z">
        <w:r w:rsidR="00F46768">
          <w:t>at</w:t>
        </w:r>
      </w:ins>
      <w:r>
        <w:t xml:space="preserve"> </w:t>
      </w:r>
      <w:del w:id="90" w:author="Bernard Hallet" w:date="2014-02-17T17:02:00Z">
        <w:r w:rsidDel="00F46768">
          <w:delText xml:space="preserve">two points in time, namely </w:delText>
        </w:r>
      </w:del>
      <w:r>
        <w:t>two dates in Augusts</w:t>
      </w:r>
      <w:r w:rsidR="00A7597F">
        <w:t>, whe</w:t>
      </w:r>
      <w:ins w:id="91" w:author="Bernard Hallet" w:date="2014-02-17T17:02:00Z">
        <w:r w:rsidR="00F46768">
          <w:t>n</w:t>
        </w:r>
      </w:ins>
      <w:del w:id="92" w:author="Bernard Hallet" w:date="2014-02-17T17:02:00Z">
        <w:r w:rsidR="00A7597F" w:rsidDel="00F46768">
          <w:delText>re</w:delText>
        </w:r>
      </w:del>
      <w:r w:rsidR="00A7597F">
        <w:t xml:space="preserve"> the active layer is not at its deepest – judged from the degree day sum at the time of photography compared to the total sum the respective years (Fig. 2)</w:t>
      </w:r>
      <w:r w:rsidR="003447DF">
        <w:t>.</w:t>
      </w:r>
      <w:r>
        <w:t xml:space="preserve"> </w:t>
      </w:r>
      <w:del w:id="93" w:author="Bernard Hallet" w:date="2014-02-17T17:17:00Z">
        <w:r w:rsidDel="00FE1FED">
          <w:delText xml:space="preserve">It is thus </w:delText>
        </w:r>
        <w:r w:rsidR="00AA445D" w:rsidDel="00FE1FED">
          <w:delText xml:space="preserve">also </w:delText>
        </w:r>
        <w:r w:rsidDel="00FE1FED">
          <w:delText>open to which extent the</w:delText>
        </w:r>
      </w:del>
      <w:ins w:id="94" w:author="Bernard Hallet" w:date="2014-02-17T17:17:00Z">
        <w:r w:rsidR="00FE1FED">
          <w:t>The state</w:t>
        </w:r>
      </w:ins>
      <w:ins w:id="95" w:author="Bernard Hallet" w:date="2014-02-17T17:23:00Z">
        <w:r w:rsidR="00865EEB">
          <w:t>s</w:t>
        </w:r>
      </w:ins>
      <w:ins w:id="96" w:author="Bernard Hallet" w:date="2014-02-17T17:17:00Z">
        <w:r w:rsidR="00FE1FED">
          <w:t xml:space="preserve"> of the surface of the study circles</w:t>
        </w:r>
      </w:ins>
      <w:r>
        <w:t xml:space="preserve"> </w:t>
      </w:r>
      <w:del w:id="97" w:author="Bernard Hallet" w:date="2014-02-17T17:18:00Z">
        <w:r w:rsidDel="00FE1FED">
          <w:delText>conditions of</w:delText>
        </w:r>
      </w:del>
      <w:ins w:id="98" w:author="Bernard Hallet" w:date="2014-02-17T17:18:00Z">
        <w:r w:rsidR="00FE1FED">
          <w:t xml:space="preserve">when photographed in </w:t>
        </w:r>
      </w:ins>
      <w:del w:id="99" w:author="Bernard Hallet" w:date="2014-02-17T17:18:00Z">
        <w:r w:rsidDel="00FE1FED">
          <w:delText xml:space="preserve"> Augusts </w:delText>
        </w:r>
      </w:del>
      <w:r>
        <w:t>2007 and 2010 are</w:t>
      </w:r>
      <w:ins w:id="100" w:author="Bernard Hallet" w:date="2014-02-17T17:18:00Z">
        <w:r w:rsidR="00FE1FED">
          <w:t xml:space="preserve">, therefore, not </w:t>
        </w:r>
      </w:ins>
      <w:del w:id="101" w:author="Bernard Hallet" w:date="2014-02-17T17:19:00Z">
        <w:r w:rsidDel="00865EEB">
          <w:delText xml:space="preserve"> </w:delText>
        </w:r>
      </w:del>
      <w:r>
        <w:t xml:space="preserve">representative </w:t>
      </w:r>
      <w:del w:id="102" w:author="Bernard Hallet" w:date="2014-02-17T17:19:00Z">
        <w:r w:rsidDel="00865EEB">
          <w:delText xml:space="preserve">for </w:delText>
        </w:r>
      </w:del>
      <w:ins w:id="103" w:author="Bernard Hallet" w:date="2014-02-17T17:19:00Z">
        <w:r w:rsidR="00865EEB">
          <w:t xml:space="preserve">of </w:t>
        </w:r>
      </w:ins>
      <w:del w:id="104" w:author="Bernard Hallet" w:date="2014-02-17T17:19:00Z">
        <w:r w:rsidDel="00865EEB">
          <w:delText xml:space="preserve">annual </w:delText>
        </w:r>
      </w:del>
      <w:r>
        <w:t xml:space="preserve">average </w:t>
      </w:r>
      <w:ins w:id="105" w:author="Bernard Hallet" w:date="2014-02-17T17:19:00Z">
        <w:r w:rsidR="00865EEB">
          <w:t xml:space="preserve">annual </w:t>
        </w:r>
      </w:ins>
      <w:r>
        <w:t xml:space="preserve">conditions or </w:t>
      </w:r>
      <w:r w:rsidR="00AA445D">
        <w:t>even</w:t>
      </w:r>
      <w:r>
        <w:t xml:space="preserve"> </w:t>
      </w:r>
      <w:del w:id="106" w:author="Bernard Hallet" w:date="2014-02-17T17:19:00Z">
        <w:r w:rsidR="00D02CFE" w:rsidDel="00865EEB">
          <w:delText xml:space="preserve">for </w:delText>
        </w:r>
      </w:del>
      <w:ins w:id="107" w:author="Bernard Hallet" w:date="2014-02-17T17:19:00Z">
        <w:r w:rsidR="00865EEB">
          <w:t xml:space="preserve">of </w:t>
        </w:r>
      </w:ins>
      <w:r w:rsidR="00D02CFE">
        <w:t>average August conditions</w:t>
      </w:r>
      <w:r w:rsidR="00116E38">
        <w:t xml:space="preserve"> </w:t>
      </w:r>
      <w:commentRangeStart w:id="108"/>
      <w:r w:rsidR="00116E38">
        <w:fldChar w:fldCharType="begin"/>
      </w:r>
      <w:r w:rsidR="00116E38">
        <w:instrText xml:space="preserve"> ADDIN EN.CITE &lt;EndNote&gt;&lt;Cite&gt;&lt;Author&gt;Hallet&lt;/Author&gt;&lt;Year&gt;1998&lt;/Year&gt;&lt;RecNum&gt;9446&lt;/RecNum&gt;&lt;Prefix&gt;cf. &lt;/Prefix&gt;&lt;DisplayText&gt;(cf. Hallet, 1998)&lt;/DisplayText&gt;&lt;record&gt;&lt;rec-number&gt;9446&lt;/rec-number&gt;&lt;foreign-keys&gt;&lt;key app="EN" db-id="d2wsradv5ap2tbetw5vpzsecas2twa0vtvdv"&gt;9446&lt;/key&gt;&lt;/foreign-keys&gt;&lt;ref-type name="Conference Proceedings"&gt;10&lt;/ref-type&gt;&lt;contributors&gt;&lt;authors&gt;&lt;author&gt;Hallet, B.&lt;/author&gt;&lt;/authors&gt;&lt;secondary-authors&gt;&lt;author&gt;Lewkowicz, A. G.&lt;/author&gt;&lt;/secondary-authors&gt;&lt;/contributors&gt;&lt;titles&gt;&lt;title&gt;Measurement of soil motion in sorted circles, western Spitsbergen&lt;/title&gt;&lt;secondary-title&gt;Seventh International Concerence on Permafrost&lt;/secondary-title&gt;&lt;/titles&gt;&lt;pages&gt;415-420&lt;/pages&gt;&lt;dates&gt;&lt;year&gt;1998&lt;/year&gt;&lt;/dates&gt;&lt;pub-location&gt;Yellowknife&lt;/pub-location&gt;&lt;publisher&gt;Collection Nordicana&lt;/publisher&gt;&lt;urls&gt;&lt;/urls&gt;&lt;/record&gt;&lt;/Cite&gt;&lt;/EndNote&gt;</w:instrText>
      </w:r>
      <w:r w:rsidR="00116E38">
        <w:fldChar w:fldCharType="separate"/>
      </w:r>
      <w:r w:rsidR="00116E38">
        <w:rPr>
          <w:noProof/>
        </w:rPr>
        <w:t>(</w:t>
      </w:r>
      <w:hyperlink w:anchor="_ENREF_10" w:tooltip="Hallet, 1998 #9446" w:history="1">
        <w:r w:rsidR="00721DB9">
          <w:rPr>
            <w:noProof/>
          </w:rPr>
          <w:t>cf. Hallet, 1998</w:t>
        </w:r>
      </w:hyperlink>
      <w:r w:rsidR="00116E38">
        <w:rPr>
          <w:noProof/>
        </w:rPr>
        <w:t>)</w:t>
      </w:r>
      <w:r w:rsidR="00116E38">
        <w:fldChar w:fldCharType="end"/>
      </w:r>
      <w:commentRangeEnd w:id="108"/>
      <w:r w:rsidR="00865EEB">
        <w:rPr>
          <w:rStyle w:val="CommentReference"/>
        </w:rPr>
        <w:commentReference w:id="108"/>
      </w:r>
      <w:ins w:id="109" w:author="Bernard Hallet" w:date="2014-02-17T17:23:00Z">
        <w:r w:rsidR="00865EEB">
          <w:t>, and they may differ from one another</w:t>
        </w:r>
      </w:ins>
      <w:r w:rsidR="00D550C4">
        <w:t xml:space="preserve">. Short-term dynamics directly related to seasonal </w:t>
      </w:r>
      <w:r w:rsidR="00217654">
        <w:t xml:space="preserve">fluctuations in topography (from </w:t>
      </w:r>
      <w:r w:rsidR="00D550C4">
        <w:t>frost heave and thaw settlement processes</w:t>
      </w:r>
      <w:r w:rsidR="00217654">
        <w:t>)</w:t>
      </w:r>
      <w:r w:rsidR="00D550C4">
        <w:t xml:space="preserve"> as well as stochastic variations in weather </w:t>
      </w:r>
      <w:r w:rsidR="00A7597F">
        <w:t>conditions</w:t>
      </w:r>
      <w:r w:rsidR="00D550C4">
        <w:t xml:space="preserve"> are not picked up by our measurements.</w:t>
      </w:r>
      <w:r w:rsidR="00D02CFE">
        <w:t xml:space="preserve"> Under these restrictions, t</w:t>
      </w:r>
      <w:r w:rsidR="003123FE">
        <w:t xml:space="preserve">he </w:t>
      </w:r>
      <w:r w:rsidR="00CD38CE">
        <w:t xml:space="preserve">initial, and perhaps </w:t>
      </w:r>
      <w:r w:rsidR="003123FE">
        <w:t xml:space="preserve">most important </w:t>
      </w:r>
      <w:r w:rsidR="00CD38CE">
        <w:t xml:space="preserve">geophysical </w:t>
      </w:r>
      <w:r w:rsidR="003123FE">
        <w:t>find</w:t>
      </w:r>
      <w:r w:rsidR="00CD38CE">
        <w:t>ing</w:t>
      </w:r>
      <w:r w:rsidR="003123FE">
        <w:t xml:space="preserve"> in our study is that the </w:t>
      </w:r>
      <w:proofErr w:type="spellStart"/>
      <w:r w:rsidR="003123FE">
        <w:t>microrelief</w:t>
      </w:r>
      <w:proofErr w:type="spellEnd"/>
      <w:r w:rsidR="003123FE">
        <w:t xml:space="preserve"> of the circles is not stable through time. We observe an increase in relief </w:t>
      </w:r>
      <w:commentRangeStart w:id="110"/>
      <w:r w:rsidR="003123FE">
        <w:t>during</w:t>
      </w:r>
      <w:commentRangeEnd w:id="110"/>
      <w:r w:rsidR="00865EEB">
        <w:rPr>
          <w:rStyle w:val="CommentReference"/>
        </w:rPr>
        <w:commentReference w:id="110"/>
      </w:r>
      <w:r w:rsidR="003123FE">
        <w:t xml:space="preserve"> the measurement period, with increasing or stable elevation in fine domain centres and parts of the coarse borders, while the larger parts of the fine domains and especially the confluence between the coarse and fine domains </w:t>
      </w:r>
      <w:del w:id="111" w:author="Bernard Hallet" w:date="2014-02-17T17:22:00Z">
        <w:r w:rsidR="003123FE" w:rsidDel="00865EEB">
          <w:delText>decrease in elevation</w:delText>
        </w:r>
      </w:del>
      <w:ins w:id="112" w:author="Bernard Hallet" w:date="2014-02-17T17:22:00Z">
        <w:r w:rsidR="00865EEB">
          <w:t>subside</w:t>
        </w:r>
      </w:ins>
      <w:r w:rsidR="003123FE">
        <w:t xml:space="preserve"> at rates </w:t>
      </w:r>
      <w:del w:id="113" w:author="Bernard Hallet" w:date="2014-02-17T17:24:00Z">
        <w:r w:rsidR="00D02CFE" w:rsidDel="00865EEB">
          <w:delText xml:space="preserve">of </w:delText>
        </w:r>
      </w:del>
      <w:r w:rsidR="003123FE">
        <w:t xml:space="preserve">up to 1.5 cm </w:t>
      </w:r>
      <w:r w:rsidR="003123FE" w:rsidRPr="006E7DA2">
        <w:t>a</w:t>
      </w:r>
      <w:r w:rsidR="003123FE" w:rsidRPr="006E7DA2">
        <w:rPr>
          <w:vertAlign w:val="superscript"/>
        </w:rPr>
        <w:t>-1</w:t>
      </w:r>
      <w:r w:rsidR="003123FE">
        <w:t xml:space="preserve"> (relative between 2007 and 2010). This observation is counter-intuitive with respect to the similar visual appearance of the sorted circles with highly differing ages across different areas on </w:t>
      </w:r>
      <w:proofErr w:type="spellStart"/>
      <w:r w:rsidR="003123FE">
        <w:t>Kvadehuksletta</w:t>
      </w:r>
      <w:proofErr w:type="spellEnd"/>
      <w:r w:rsidR="003123FE">
        <w:t xml:space="preserve"> </w:t>
      </w:r>
      <w:r w:rsidR="003123FE">
        <w:fldChar w:fldCharType="begin"/>
      </w:r>
      <w:r w:rsidR="003123FE">
        <w:instrText xml:space="preserve"> ADDIN EN.CITE &lt;EndNote&gt;&lt;Cite&gt;&lt;Author&gt;Hallet&lt;/Author&gt;&lt;Year&gt;1986&lt;/Year&gt;&lt;RecNum&gt;8195&lt;/RecNum&gt;&lt;DisplayText&gt;(Hallet and Prestrud, 1986)&lt;/DisplayText&gt;&lt;record&gt;&lt;rec-number&gt;8195&lt;/rec-number&gt;&lt;foreign-keys&gt;&lt;key app="EN" db-id="d2wsradv5ap2tbetw5vpzsecas2twa0vtvdv"&gt;8195&lt;/key&gt;&lt;/foreign-keys&gt;&lt;ref-type name="Journal Article"&gt;17&lt;/ref-type&gt;&lt;contributors&gt;&lt;authors&gt;&lt;author&gt;Hallet, B.&lt;/author&gt;&lt;author&gt;Prestrud, S.&lt;/author&gt;&lt;/authors&gt;&lt;/contributors&gt;&lt;titles&gt;&lt;title&gt;Dynamics of Periglacial Sorted Circles in Western Spitsbergen&lt;/title&gt;&lt;secondary-title&gt;Quaternary Research&lt;/secondary-title&gt;&lt;/titles&gt;&lt;periodical&gt;&lt;full-title&gt;Quaternary Research&lt;/full-title&gt;&lt;/periodical&gt;&lt;pages&gt;81-99&lt;/pages&gt;&lt;volume&gt;26&lt;/volume&gt;&lt;number&gt;1&lt;/number&gt;&lt;dates&gt;&lt;year&gt;1986&lt;/year&gt;&lt;pub-dates&gt;&lt;date&gt;Jul&lt;/date&gt;&lt;/pub-dates&gt;&lt;/dates&gt;&lt;isbn&gt;0033-5894&lt;/isbn&gt;&lt;accession-num&gt;ISI:A1986D099300006&lt;/accession-num&gt;&lt;urls&gt;&lt;related-urls&gt;&lt;url&gt;&amp;lt;Go to ISI&amp;gt;://A1986D099300006 &lt;/url&gt;&lt;/related-urls&gt;&lt;/urls&gt;&lt;/record&gt;&lt;/Cite&gt;&lt;/EndNote&gt;</w:instrText>
      </w:r>
      <w:r w:rsidR="003123FE">
        <w:fldChar w:fldCharType="separate"/>
      </w:r>
      <w:r w:rsidR="003123FE">
        <w:rPr>
          <w:noProof/>
        </w:rPr>
        <w:t>(</w:t>
      </w:r>
      <w:hyperlink w:anchor="_ENREF_8" w:tooltip="Hallet, 1986 #8195" w:history="1">
        <w:r w:rsidR="00721DB9">
          <w:rPr>
            <w:noProof/>
          </w:rPr>
          <w:t xml:space="preserve">Hallet and </w:t>
        </w:r>
        <w:r w:rsidR="00721DB9">
          <w:rPr>
            <w:noProof/>
          </w:rPr>
          <w:lastRenderedPageBreak/>
          <w:t>Prestrud, 1986</w:t>
        </w:r>
      </w:hyperlink>
      <w:r w:rsidR="003123FE">
        <w:rPr>
          <w:noProof/>
        </w:rPr>
        <w:t>)</w:t>
      </w:r>
      <w:r w:rsidR="003123FE">
        <w:fldChar w:fldCharType="end"/>
      </w:r>
      <w:r w:rsidR="003123FE">
        <w:t>, and in disagreement with the basic as</w:t>
      </w:r>
      <w:r w:rsidR="00CD38CE">
        <w:t xml:space="preserve">sumption of stable </w:t>
      </w:r>
      <w:proofErr w:type="spellStart"/>
      <w:r w:rsidR="00CD38CE">
        <w:t>microrelief</w:t>
      </w:r>
      <w:proofErr w:type="spellEnd"/>
      <w:r w:rsidR="00CD38CE">
        <w:t xml:space="preserve"> </w:t>
      </w:r>
      <w:commentRangeStart w:id="114"/>
      <w:r w:rsidR="003123FE">
        <w:t>on</w:t>
      </w:r>
      <w:commentRangeEnd w:id="114"/>
      <w:r w:rsidR="00E74C26">
        <w:rPr>
          <w:rStyle w:val="CommentReference"/>
        </w:rPr>
        <w:commentReference w:id="114"/>
      </w:r>
      <w:r w:rsidR="003123FE">
        <w:t xml:space="preserve"> which </w:t>
      </w:r>
      <w:r w:rsidR="00CD38CE">
        <w:t xml:space="preserve">previous works </w:t>
      </w:r>
      <w:r w:rsidR="003123FE">
        <w:fldChar w:fldCharType="begin">
          <w:fldData xml:space="preserve">PEVuZE5vdGU+PENpdGU+PEF1dGhvcj5IYWxsZXQ8L0F1dGhvcj48WWVhcj4xOTk4PC9ZZWFyPjxS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</w:fldData>
        </w:fldChar>
      </w:r>
      <w:r w:rsidR="00721DB9">
        <w:instrText xml:space="preserve"> ADDIN EN.CITE </w:instrText>
      </w:r>
      <w:r w:rsidR="00721DB9">
        <w:fldChar w:fldCharType="begin">
          <w:fldData xml:space="preserve">PEVuZE5vdGU+PENpdGU+PEF1dGhvcj5IYWxsZXQ8L0F1dGhvcj48WWVhcj4xOTk4PC9ZZWFyPjxS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</w:fldData>
        </w:fldChar>
      </w:r>
      <w:r w:rsidR="00721DB9">
        <w:instrText xml:space="preserve"> ADDIN EN.CITE.DATA </w:instrText>
      </w:r>
      <w:r w:rsidR="00721DB9">
        <w:fldChar w:fldCharType="end"/>
      </w:r>
      <w:r w:rsidR="003123FE">
        <w:fldChar w:fldCharType="separate"/>
      </w:r>
      <w:r w:rsidR="00721DB9">
        <w:rPr>
          <w:noProof/>
        </w:rPr>
        <w:t>(</w:t>
      </w:r>
      <w:hyperlink w:anchor="_ENREF_8" w:tooltip="Hallet, 1986 #8195" w:history="1">
        <w:r w:rsidR="00721DB9">
          <w:rPr>
            <w:noProof/>
          </w:rPr>
          <w:t>Hallet and Prestrud, 1986</w:t>
        </w:r>
      </w:hyperlink>
      <w:r w:rsidR="00721DB9">
        <w:rPr>
          <w:noProof/>
        </w:rPr>
        <w:t xml:space="preserve">; </w:t>
      </w:r>
      <w:hyperlink w:anchor="_ENREF_9" w:tooltip="Hallet, 1988 #5335" w:history="1">
        <w:r w:rsidR="00721DB9">
          <w:rPr>
            <w:noProof/>
          </w:rPr>
          <w:t>Hallet et al., 1988</w:t>
        </w:r>
      </w:hyperlink>
      <w:r w:rsidR="00721DB9">
        <w:rPr>
          <w:noProof/>
        </w:rPr>
        <w:t xml:space="preserve">; </w:t>
      </w:r>
      <w:hyperlink w:anchor="_ENREF_10" w:tooltip="Hallet, 1998 #9446" w:history="1">
        <w:r w:rsidR="00721DB9">
          <w:rPr>
            <w:noProof/>
          </w:rPr>
          <w:t>Hallet, 1998</w:t>
        </w:r>
      </w:hyperlink>
      <w:r w:rsidR="00721DB9">
        <w:rPr>
          <w:noProof/>
        </w:rPr>
        <w:t>)</w:t>
      </w:r>
      <w:r w:rsidR="003123FE">
        <w:fldChar w:fldCharType="end"/>
      </w:r>
      <w:r w:rsidR="003123FE">
        <w:t xml:space="preserve"> base their calculations of vertical soil velocities. </w:t>
      </w:r>
    </w:p>
    <w:p w14:paraId="69A2CBAA" w14:textId="54C9FD15" w:rsidR="00D02CFE" w:rsidRDefault="003123FE" w:rsidP="003123FE">
      <w:r>
        <w:t xml:space="preserve">A steadily increasing </w:t>
      </w:r>
      <w:proofErr w:type="spellStart"/>
      <w:r>
        <w:t>microrelief</w:t>
      </w:r>
      <w:proofErr w:type="spellEnd"/>
      <w:r>
        <w:t xml:space="preserve"> is</w:t>
      </w:r>
      <w:r w:rsidR="00C73C14">
        <w:t>, of course,</w:t>
      </w:r>
      <w:r>
        <w:t xml:space="preserve"> </w:t>
      </w:r>
      <w:r w:rsidR="00D02CFE">
        <w:t xml:space="preserve">not sustainable in the long run. This 2007-2010 topographic </w:t>
      </w:r>
      <w:proofErr w:type="spellStart"/>
      <w:ins w:id="115" w:author="Bernard Hallet" w:date="2014-02-23T06:54:00Z">
        <w:r w:rsidR="00450078">
          <w:t>chnages</w:t>
        </w:r>
      </w:ins>
      <w:proofErr w:type="spellEnd"/>
      <w:r w:rsidR="00D02CFE">
        <w:t xml:space="preserve"> could have, again under the restrictions mentioned at the beginning of this section, internal or external reasons. </w:t>
      </w:r>
      <w:r w:rsidR="00662B51">
        <w:t xml:space="preserve">The observed </w:t>
      </w:r>
      <w:del w:id="116" w:author="Bernard Hallet" w:date="2014-02-23T06:55:00Z">
        <w:r w:rsidR="00662B51" w:rsidDel="00450078">
          <w:delText xml:space="preserve">imbalance </w:delText>
        </w:r>
      </w:del>
      <w:ins w:id="117" w:author="Bernard Hallet" w:date="2014-02-23T06:55:00Z">
        <w:r w:rsidR="00450078">
          <w:t xml:space="preserve">changes </w:t>
        </w:r>
      </w:ins>
      <w:r w:rsidR="00662B51">
        <w:t>could actually be a recent trend, or circle-internal or</w:t>
      </w:r>
      <w:r w:rsidR="00D02CFE">
        <w:t xml:space="preserve"> </w:t>
      </w:r>
      <w:proofErr w:type="gramStart"/>
      <w:r w:rsidR="00D02CFE">
        <w:t>external</w:t>
      </w:r>
      <w:r w:rsidR="00662B51">
        <w:t>ly-forced</w:t>
      </w:r>
      <w:proofErr w:type="gramEnd"/>
      <w:r w:rsidR="00D02CFE">
        <w:t xml:space="preserve"> processes could lead to a topographic adjustment outside of our observation </w:t>
      </w:r>
      <w:commentRangeStart w:id="118"/>
      <w:r w:rsidR="00D02CFE">
        <w:t>period</w:t>
      </w:r>
      <w:commentRangeEnd w:id="118"/>
      <w:r w:rsidR="00450078">
        <w:rPr>
          <w:rStyle w:val="CommentReference"/>
        </w:rPr>
        <w:commentReference w:id="118"/>
      </w:r>
      <w:r w:rsidR="00D02CFE">
        <w:t xml:space="preserve">. </w:t>
      </w:r>
      <w:r>
        <w:t xml:space="preserve"> </w:t>
      </w:r>
    </w:p>
    <w:p w14:paraId="256C3464" w14:textId="0FFA5210" w:rsidR="00662B51" w:rsidRDefault="00662B51" w:rsidP="003123FE">
      <w:r>
        <w:t>W</w:t>
      </w:r>
      <w:r w:rsidR="003123FE">
        <w:t>ithout associated measurements of environmental parameters</w:t>
      </w:r>
      <w:ins w:id="119" w:author="Bernard Hallet" w:date="2014-02-23T06:57:00Z">
        <w:r w:rsidR="00450078">
          <w:t>,</w:t>
        </w:r>
      </w:ins>
      <w:r w:rsidR="003123FE">
        <w:t xml:space="preserve"> our data cannot determine </w:t>
      </w:r>
      <w:r>
        <w:t>whether the</w:t>
      </w:r>
      <w:r w:rsidR="003123FE">
        <w:t xml:space="preserve"> changes </w:t>
      </w:r>
      <w:r>
        <w:t xml:space="preserve">in </w:t>
      </w:r>
      <w:proofErr w:type="spellStart"/>
      <w:r>
        <w:t>microrelief</w:t>
      </w:r>
      <w:proofErr w:type="spellEnd"/>
      <w:r>
        <w:t xml:space="preserve"> </w:t>
      </w:r>
      <w:r w:rsidR="00D02CFE">
        <w:t>could be</w:t>
      </w:r>
      <w:r w:rsidR="003123FE">
        <w:t xml:space="preserve"> caused by stochastic variations in </w:t>
      </w:r>
      <w:proofErr w:type="gramStart"/>
      <w:r w:rsidR="003123FE">
        <w:t>year to year</w:t>
      </w:r>
      <w:proofErr w:type="gramEnd"/>
      <w:r w:rsidR="003123FE">
        <w:t xml:space="preserve"> climatic conditions or </w:t>
      </w:r>
      <w:r w:rsidR="00C73C14">
        <w:t>are</w:t>
      </w:r>
      <w:r w:rsidR="003123FE">
        <w:t xml:space="preserve"> part of a long term trend. There are no special events in the weather data from </w:t>
      </w:r>
      <w:proofErr w:type="spellStart"/>
      <w:r w:rsidR="003123FE">
        <w:t>Ny</w:t>
      </w:r>
      <w:r w:rsidR="00BF2B12">
        <w:t>-</w:t>
      </w:r>
      <w:r w:rsidR="003123FE">
        <w:t>Ålesund</w:t>
      </w:r>
      <w:proofErr w:type="spellEnd"/>
      <w:r w:rsidR="003123FE">
        <w:t xml:space="preserve"> during this period or in permafrost temperature data from </w:t>
      </w:r>
      <w:commentRangeStart w:id="120"/>
      <w:proofErr w:type="spellStart"/>
      <w:r w:rsidR="003123FE">
        <w:t>Janssonhaugen</w:t>
      </w:r>
      <w:commentRangeEnd w:id="120"/>
      <w:proofErr w:type="spellEnd"/>
      <w:r w:rsidR="00DE42D6">
        <w:rPr>
          <w:rStyle w:val="CommentReference"/>
        </w:rPr>
        <w:commentReference w:id="120"/>
      </w:r>
      <w:r w:rsidR="003123FE">
        <w:t xml:space="preserve"> in </w:t>
      </w:r>
      <w:proofErr w:type="spellStart"/>
      <w:r w:rsidR="003123FE">
        <w:t>Adventd</w:t>
      </w:r>
      <w:r w:rsidR="00C73C14">
        <w:t>alen</w:t>
      </w:r>
      <w:proofErr w:type="spellEnd"/>
      <w:r w:rsidR="00C73C14">
        <w:t xml:space="preserve"> close to </w:t>
      </w:r>
      <w:proofErr w:type="spellStart"/>
      <w:r w:rsidR="00C73C14">
        <w:t>Longyeardalen</w:t>
      </w:r>
      <w:proofErr w:type="spellEnd"/>
      <w:r w:rsidR="00711283">
        <w:t xml:space="preserve"> (Fig. </w:t>
      </w:r>
      <w:r w:rsidR="00E9062F">
        <w:t>2</w:t>
      </w:r>
      <w:r w:rsidR="00711283">
        <w:t>)</w:t>
      </w:r>
      <w:r w:rsidR="00E9062F">
        <w:rPr>
          <w:rFonts w:eastAsia="Calibri"/>
          <w:lang w:eastAsia="en-US"/>
        </w:rPr>
        <w:t xml:space="preserve">, and the </w:t>
      </w:r>
      <w:proofErr w:type="gramStart"/>
      <w:r w:rsidR="00E9062F">
        <w:rPr>
          <w:rFonts w:eastAsia="Calibri"/>
          <w:lang w:eastAsia="en-US"/>
        </w:rPr>
        <w:t>degree day</w:t>
      </w:r>
      <w:proofErr w:type="gramEnd"/>
      <w:r w:rsidR="00E9062F">
        <w:rPr>
          <w:rFonts w:eastAsia="Calibri"/>
          <w:lang w:eastAsia="en-US"/>
        </w:rPr>
        <w:t xml:space="preserve"> sum at the time of photography was larger in 2007 than in 2010. </w:t>
      </w:r>
      <w:r w:rsidR="003123FE">
        <w:t xml:space="preserve"> On the other hand, active layer monitoring data from Svalbard suggest increasing active layer thickness during the recent </w:t>
      </w:r>
      <w:commentRangeStart w:id="121"/>
      <w:r w:rsidR="003123FE">
        <w:t>decade</w:t>
      </w:r>
      <w:commentRangeEnd w:id="121"/>
      <w:r w:rsidR="00C23071">
        <w:rPr>
          <w:rStyle w:val="CommentReference"/>
        </w:rPr>
        <w:commentReference w:id="121"/>
      </w:r>
      <w:r w:rsidR="003123FE">
        <w:t xml:space="preserve"> </w:t>
      </w:r>
      <w:r w:rsidR="003123FE">
        <w:fldChar w:fldCharType="begin">
          <w:fldData xml:space="preserve">PEVuZE5vdGU+PENpdGU+PEF1dGhvcj5DaHJpc3RpYW5zZW48L0F1dGhvcj48WWVhcj4yMDEwPC9Z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</w:fldData>
        </w:fldChar>
      </w:r>
      <w:r w:rsidR="003123FE">
        <w:instrText xml:space="preserve"> ADDIN EN.CITE </w:instrText>
      </w:r>
      <w:r w:rsidR="003123FE">
        <w:fldChar w:fldCharType="begin">
          <w:fldData xml:space="preserve">PEVuZE5vdGU+PENpdGU+PEF1dGhvcj5DaHJpc3RpYW5zZW48L0F1dGhvcj48WWVhcj4yMDEwPC9Z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</w:fldData>
        </w:fldChar>
      </w:r>
      <w:r w:rsidR="003123FE">
        <w:instrText xml:space="preserve"> ADDIN EN.CITE.DATA </w:instrText>
      </w:r>
      <w:r w:rsidR="003123FE">
        <w:fldChar w:fldCharType="end"/>
      </w:r>
      <w:r w:rsidR="003123FE">
        <w:fldChar w:fldCharType="separate"/>
      </w:r>
      <w:r w:rsidR="003123FE">
        <w:rPr>
          <w:noProof/>
        </w:rPr>
        <w:t>(</w:t>
      </w:r>
      <w:hyperlink w:anchor="_ENREF_4" w:tooltip="Christiansen, 2010 #9452" w:history="1">
        <w:r w:rsidR="00721DB9">
          <w:rPr>
            <w:noProof/>
          </w:rPr>
          <w:t>Christiansen et al., 2010</w:t>
        </w:r>
      </w:hyperlink>
      <w:r w:rsidR="003123FE">
        <w:rPr>
          <w:noProof/>
        </w:rPr>
        <w:t xml:space="preserve">; </w:t>
      </w:r>
      <w:hyperlink w:anchor="_ENREF_21" w:tooltip="Marsz, 2013 #9453" w:history="1">
        <w:r w:rsidR="00721DB9">
          <w:rPr>
            <w:noProof/>
          </w:rPr>
          <w:t>Marsz et al., 2013</w:t>
        </w:r>
      </w:hyperlink>
      <w:r w:rsidR="003123FE">
        <w:rPr>
          <w:noProof/>
        </w:rPr>
        <w:t>)</w:t>
      </w:r>
      <w:r w:rsidR="003123FE">
        <w:fldChar w:fldCharType="end"/>
      </w:r>
      <w:r>
        <w:t xml:space="preserve"> and the extremely warm winter-spring of 2005-2006 </w:t>
      </w:r>
      <w:r>
        <w:fldChar w:fldCharType="begin"/>
      </w:r>
      <w:r>
        <w:instrText xml:space="preserve"> ADDIN EN.CITE &lt;EndNote&gt;&lt;Cite&gt;&lt;Author&gt;Isaksen&lt;/Author&gt;&lt;Year&gt;2007&lt;/Year&gt;&lt;RecNum&gt;3783&lt;/RecNum&gt;&lt;DisplayText&gt;(Isaksen et al., 2007a)&lt;/DisplayText&gt;&lt;record&gt;&lt;rec-number&gt;3783&lt;/rec-number&gt;&lt;foreign-keys&gt;&lt;key app="EN" db-id="9fw5fe0r4zwp0ueds9avf5zmfrrwrdefsre5" timestamp="1384158850"&gt;3783&lt;/key&gt;&lt;/foreign-keys&gt;&lt;ref-type name="Journal Article"&gt;17&lt;/ref-type&gt;&lt;contributors&gt;&lt;authors&gt;&lt;author&gt;Isaksen, K.&lt;/author&gt;&lt;author&gt;Benestad, R. E.&lt;/author&gt;&lt;author&gt;Harris, C.&lt;/author&gt;&lt;author&gt;Sollid, J. L.&lt;/author&gt;&lt;/authors&gt;&lt;/contributors&gt;&lt;auth-address&gt;Isaksen, K&amp;#xD;Norwegian Meteorol Inst, POB 43, NO-0313 Oslo, Norway&amp;#xD;Norwegian Meteorol Inst, POB 43, NO-0313 Oslo, Norway&amp;#xD;Norwegian Meteorol Inst, NO-0313 Oslo, Norway&amp;#xD;Cardiff Univ, Sch Earth Ocean &amp;amp; Planetary Sci, Cardiff CF10 3YE, Wales&amp;#xD;Univ Oslo, Dept Geosci, NO-0316 Oslo, Norway&lt;/auth-address&gt;&lt;titles&gt;&lt;title&gt;Recent extreme near-surface permafrost temperatures on Svalbard in relation to future climate scenarios&lt;/title&gt;&lt;secondary-title&gt;Geophysical Research Letters&lt;/secondary-title&gt;&lt;alt-title&gt;Geophys Res Lett&lt;/alt-title&gt;&lt;/titles&gt;&lt;periodical&gt;&lt;full-title&gt;Geophysical Research Letters&lt;/full-title&gt;&lt;abbr-1&gt;Geophys Res Lett&lt;/abbr-1&gt;&lt;/periodical&gt;&lt;alt-periodical&gt;&lt;full-title&gt;Geophysical Research Letters&lt;/full-title&gt;&lt;abbr-1&gt;Geophys Res Lett&lt;/abbr-1&gt;&lt;/alt-periodical&gt;&lt;volume&gt;34&lt;/volume&gt;&lt;number&gt;17&lt;/number&gt;&lt;keywords&gt;&lt;keyword&gt;atmospheric circulation&lt;/keyword&gt;&lt;keyword&gt;project&lt;/keyword&gt;&lt;keyword&gt;trends&lt;/keyword&gt;&lt;/keywords&gt;&lt;dates&gt;&lt;year&gt;2007&lt;/year&gt;&lt;pub-dates&gt;&lt;date&gt;Sep 11&lt;/date&gt;&lt;/pub-dates&gt;&lt;/dates&gt;&lt;isbn&gt;0094-8276&lt;/isbn&gt;&lt;accession-num&gt;WOS:000249517800002&lt;/accession-num&gt;&lt;urls&gt;&lt;related-urls&gt;&lt;url&gt;&amp;lt;Go to ISI&amp;gt;://WOS:000249517800002&lt;/url&gt;&lt;/related-urls&gt;&lt;/urls&gt;&lt;electronic-resource-num&gt;Artn L17502&amp;#xD;Doi 10.1029/2007gl031002&lt;/electronic-resource-num&gt;&lt;language&gt;English&lt;/language&gt;&lt;/record&gt;&lt;/Cite&gt;&lt;/EndNote&gt;</w:instrText>
      </w:r>
      <w:r>
        <w:fldChar w:fldCharType="separate"/>
      </w:r>
      <w:r>
        <w:rPr>
          <w:noProof/>
        </w:rPr>
        <w:t>(</w:t>
      </w:r>
      <w:hyperlink w:anchor="_ENREF_13" w:tooltip="Isaksen, 2007 #3783" w:history="1">
        <w:r w:rsidR="00721DB9">
          <w:rPr>
            <w:noProof/>
          </w:rPr>
          <w:t>Isaksen et al., 2007a</w:t>
        </w:r>
      </w:hyperlink>
      <w:r>
        <w:rPr>
          <w:noProof/>
        </w:rPr>
        <w:t>)</w:t>
      </w:r>
      <w:r>
        <w:fldChar w:fldCharType="end"/>
      </w:r>
      <w:r>
        <w:t xml:space="preserve"> could have altered ground conditions for years</w:t>
      </w:r>
      <w:r w:rsidR="003123FE">
        <w:t xml:space="preserve">. </w:t>
      </w:r>
    </w:p>
    <w:p w14:paraId="4322AEEE" w14:textId="3451467F" w:rsidR="003123FE" w:rsidRPr="00662B51" w:rsidRDefault="00662B51" w:rsidP="003123FE">
      <w:r>
        <w:t>Also, t</w:t>
      </w:r>
      <w:r w:rsidR="00E90B43" w:rsidRPr="00662B51">
        <w:t>he observed increase in slope within the inner domain could, f</w:t>
      </w:r>
      <w:r w:rsidR="00C73C14" w:rsidRPr="00662B51">
        <w:t>or inst</w:t>
      </w:r>
      <w:r w:rsidR="00E90B43" w:rsidRPr="00662B51">
        <w:t>ance, be</w:t>
      </w:r>
      <w:r w:rsidR="00C73C14" w:rsidRPr="00662B51">
        <w:t xml:space="preserve"> compensated </w:t>
      </w:r>
      <w:r w:rsidR="006C32B1">
        <w:t>through</w:t>
      </w:r>
      <w:r w:rsidR="006C32B1" w:rsidRPr="00662B51">
        <w:t xml:space="preserve"> </w:t>
      </w:r>
      <w:r w:rsidR="00C73C14" w:rsidRPr="00662B51">
        <w:t xml:space="preserve">time by sporadic events </w:t>
      </w:r>
      <w:r w:rsidR="00E90B43" w:rsidRPr="00450078">
        <w:rPr>
          <w:highlight w:val="yellow"/>
          <w:rPrChange w:id="122" w:author="Bernard Hallet" w:date="2014-02-23T07:03:00Z">
            <w:rPr/>
          </w:rPrChange>
        </w:rPr>
        <w:t xml:space="preserve">such as erosion due to heavy rain fall or snow </w:t>
      </w:r>
      <w:commentRangeStart w:id="123"/>
      <w:r w:rsidR="00E90B43" w:rsidRPr="00450078">
        <w:rPr>
          <w:highlight w:val="yellow"/>
          <w:rPrChange w:id="124" w:author="Bernard Hallet" w:date="2014-02-23T07:03:00Z">
            <w:rPr/>
          </w:rPrChange>
        </w:rPr>
        <w:t>melt</w:t>
      </w:r>
      <w:commentRangeEnd w:id="123"/>
      <w:r w:rsidR="00450078">
        <w:rPr>
          <w:rStyle w:val="CommentReference"/>
        </w:rPr>
        <w:commentReference w:id="123"/>
      </w:r>
      <w:r w:rsidR="00E90B43" w:rsidRPr="00662B51">
        <w:t xml:space="preserve">, </w:t>
      </w:r>
      <w:r w:rsidR="003447DF">
        <w:t>increased</w:t>
      </w:r>
      <w:r w:rsidR="00E90B43" w:rsidRPr="00662B51">
        <w:t xml:space="preserve"> outward transport from </w:t>
      </w:r>
      <w:del w:id="125" w:author="Bernard Hallet" w:date="2014-02-23T07:00:00Z">
        <w:r w:rsidR="00F42F00" w:rsidRPr="00662B51" w:rsidDel="00450078">
          <w:delText xml:space="preserve">conditions of </w:delText>
        </w:r>
      </w:del>
      <w:r w:rsidR="00E90B43" w:rsidRPr="00662B51">
        <w:t xml:space="preserve">high soil </w:t>
      </w:r>
      <w:del w:id="126" w:author="Bernard Hallet" w:date="2014-02-23T07:00:00Z">
        <w:r w:rsidDel="00450078">
          <w:delText>water content</w:delText>
        </w:r>
        <w:r w:rsidR="008D76BE" w:rsidDel="00450078">
          <w:delText xml:space="preserve"> (external forcing)</w:delText>
        </w:r>
      </w:del>
      <w:ins w:id="127" w:author="Bernard Hallet" w:date="2014-02-23T07:00:00Z">
        <w:r w:rsidR="00450078">
          <w:t>moisture conditions</w:t>
        </w:r>
      </w:ins>
      <w:r w:rsidR="00E90B43" w:rsidRPr="00662B51">
        <w:t xml:space="preserve">, or </w:t>
      </w:r>
      <w:del w:id="128" w:author="Bernard Hallet" w:date="2014-02-23T07:01:00Z">
        <w:r w:rsidR="008D76BE" w:rsidDel="00450078">
          <w:delText xml:space="preserve">natural </w:delText>
        </w:r>
        <w:r w:rsidR="00E90B43" w:rsidRPr="00662B51" w:rsidDel="00450078">
          <w:delText>modifications</w:delText>
        </w:r>
      </w:del>
      <w:ins w:id="129" w:author="Bernard Hallet" w:date="2014-02-23T07:01:00Z">
        <w:r w:rsidR="00450078">
          <w:t>changes</w:t>
        </w:r>
      </w:ins>
      <w:r w:rsidR="00E90B43" w:rsidRPr="00662B51">
        <w:t xml:space="preserve"> in the magnitude and pattern of</w:t>
      </w:r>
      <w:del w:id="130" w:author="Bernard Hallet" w:date="2014-02-23T07:01:00Z">
        <w:r w:rsidR="00E90B43" w:rsidRPr="00662B51" w:rsidDel="00450078">
          <w:delText xml:space="preserve"> </w:delText>
        </w:r>
      </w:del>
      <w:ins w:id="131" w:author="Bernard Hallet" w:date="2014-02-23T07:02:00Z">
        <w:r w:rsidR="00450078">
          <w:t xml:space="preserve"> frost heaving and settling</w:t>
        </w:r>
      </w:ins>
      <w:del w:id="132" w:author="Bernard Hallet" w:date="2014-02-23T07:01:00Z">
        <w:r w:rsidR="00E90B43" w:rsidRPr="00662B51" w:rsidDel="00450078">
          <w:delText xml:space="preserve">the </w:delText>
        </w:r>
        <w:r w:rsidR="00F443C9" w:rsidRPr="00662B51" w:rsidDel="00450078">
          <w:delText xml:space="preserve">internal </w:delText>
        </w:r>
        <w:r w:rsidR="00E90B43" w:rsidRPr="00662B51" w:rsidDel="00450078">
          <w:delText>convection process</w:delText>
        </w:r>
        <w:r w:rsidR="008D76BE" w:rsidDel="00450078">
          <w:delText xml:space="preserve"> (internal forcing)</w:delText>
        </w:r>
      </w:del>
      <w:r w:rsidR="00E90B43" w:rsidRPr="00662B51">
        <w:t xml:space="preserve">. Our findings, over a limited time interval, though, suggest </w:t>
      </w:r>
      <w:r w:rsidR="006E7CD6">
        <w:t xml:space="preserve">significant </w:t>
      </w:r>
      <w:proofErr w:type="spellStart"/>
      <w:r w:rsidR="00F443C9" w:rsidRPr="00662B51">
        <w:t>spatio</w:t>
      </w:r>
      <w:proofErr w:type="spellEnd"/>
      <w:r w:rsidR="00F443C9" w:rsidRPr="00662B51">
        <w:t xml:space="preserve">-temporal variations of the </w:t>
      </w:r>
      <w:del w:id="133" w:author="Bernard Hallet" w:date="2014-02-23T07:06:00Z">
        <w:r w:rsidR="00F443C9" w:rsidRPr="00662B51" w:rsidDel="00450078">
          <w:delText xml:space="preserve">internal </w:delText>
        </w:r>
      </w:del>
      <w:ins w:id="134" w:author="Bernard Hallet" w:date="2014-02-23T07:06:00Z">
        <w:r w:rsidR="00450078">
          <w:t>controlling</w:t>
        </w:r>
        <w:r w:rsidR="00450078" w:rsidRPr="00662B51">
          <w:t xml:space="preserve"> </w:t>
        </w:r>
      </w:ins>
      <w:r w:rsidR="00F443C9" w:rsidRPr="00662B51">
        <w:t>processes</w:t>
      </w:r>
      <w:ins w:id="135" w:author="Bernard Hallet" w:date="2014-02-23T07:07:00Z">
        <w:r w:rsidR="00450078">
          <w:t xml:space="preserve"> within a time scale of three years</w:t>
        </w:r>
      </w:ins>
      <w:del w:id="136" w:author="Bernard Hallet" w:date="2014-02-23T07:06:00Z">
        <w:r w:rsidR="008D76BE" w:rsidDel="00450078">
          <w:delText>, or combinations thereof</w:delText>
        </w:r>
      </w:del>
      <w:r w:rsidR="00F443C9" w:rsidRPr="00662B51">
        <w:t>.</w:t>
      </w:r>
    </w:p>
    <w:p w14:paraId="249DA8B2" w14:textId="708B3670" w:rsidR="003123FE" w:rsidRDefault="003123FE" w:rsidP="008D76BE">
      <w:r>
        <w:t>Our results show</w:t>
      </w:r>
      <w:ins w:id="137" w:author="Bernard Hallet" w:date="2014-02-23T07:07:00Z">
        <w:r w:rsidR="00097E73">
          <w:t>**or suggest</w:t>
        </w:r>
        <w:proofErr w:type="gramStart"/>
        <w:r w:rsidR="00097E73">
          <w:t>?*</w:t>
        </w:r>
        <w:proofErr w:type="gramEnd"/>
        <w:r w:rsidR="00097E73">
          <w:t>*</w:t>
        </w:r>
      </w:ins>
      <w:r w:rsidR="001B4ED9">
        <w:t xml:space="preserve"> </w:t>
      </w:r>
      <w:r>
        <w:t xml:space="preserve">that the areas of decreasing elevation constitute larger volumes than those that </w:t>
      </w:r>
      <w:commentRangeStart w:id="138"/>
      <w:r>
        <w:t>rise</w:t>
      </w:r>
      <w:commentRangeEnd w:id="138"/>
      <w:r w:rsidR="00097E73">
        <w:rPr>
          <w:rStyle w:val="CommentReference"/>
        </w:rPr>
        <w:commentReference w:id="138"/>
      </w:r>
      <w:r>
        <w:t xml:space="preserve">. It is therefore likely that the </w:t>
      </w:r>
      <w:proofErr w:type="spellStart"/>
      <w:r>
        <w:t>microrelief</w:t>
      </w:r>
      <w:proofErr w:type="spellEnd"/>
      <w:r>
        <w:t xml:space="preserve"> development is not, at least entirely, caused by the dynamics of the circles. Instead</w:t>
      </w:r>
      <w:del w:id="139" w:author="Bernard Hallet" w:date="2014-02-23T07:10:00Z">
        <w:r w:rsidDel="00097E73">
          <w:delText xml:space="preserve"> the</w:delText>
        </w:r>
      </w:del>
      <w:ins w:id="140" w:author="Bernard Hallet" w:date="2014-02-23T07:10:00Z">
        <w:r w:rsidR="00097E73">
          <w:t>,</w:t>
        </w:r>
      </w:ins>
      <w:r>
        <w:t xml:space="preserve"> </w:t>
      </w:r>
      <w:ins w:id="141" w:author="Bernard Hallet" w:date="2014-02-23T07:10:00Z">
        <w:r w:rsidR="00097E73">
          <w:t xml:space="preserve">on average the study circles have </w:t>
        </w:r>
      </w:ins>
      <w:del w:id="142" w:author="Bernard Hallet" w:date="2014-02-23T07:10:00Z">
        <w:r w:rsidDel="00097E73">
          <w:delText>decreasing elevation</w:delText>
        </w:r>
      </w:del>
      <w:ins w:id="143" w:author="Bernard Hallet" w:date="2014-02-23T07:10:00Z">
        <w:r w:rsidR="00097E73">
          <w:t>subside</w:t>
        </w:r>
      </w:ins>
      <w:ins w:id="144" w:author="Bernard Hallet" w:date="2014-02-23T07:11:00Z">
        <w:r w:rsidR="00097E73">
          <w:t>d</w:t>
        </w:r>
      </w:ins>
      <w:r>
        <w:t xml:space="preserve"> </w:t>
      </w:r>
      <w:ins w:id="145" w:author="Bernard Hallet" w:date="2014-02-23T07:11:00Z">
        <w:r w:rsidR="00097E73">
          <w:t xml:space="preserve">probably because </w:t>
        </w:r>
      </w:ins>
      <w:del w:id="146" w:author="Bernard Hallet" w:date="2014-02-23T07:11:00Z">
        <w:r w:rsidDel="00097E73">
          <w:delText xml:space="preserve">might </w:delText>
        </w:r>
        <w:r w:rsidR="00F443C9" w:rsidDel="00097E73">
          <w:delText xml:space="preserve">also </w:delText>
        </w:r>
        <w:r w:rsidDel="00097E73">
          <w:delText xml:space="preserve">be </w:delText>
        </w:r>
      </w:del>
      <w:del w:id="147" w:author="Bernard Hallet" w:date="2014-02-23T07:12:00Z">
        <w:r w:rsidDel="00097E73">
          <w:delText>caused by a</w:delText>
        </w:r>
      </w:del>
      <w:ins w:id="148" w:author="Bernard Hallet" w:date="2014-02-23T07:12:00Z">
        <w:r w:rsidR="00097E73">
          <w:t xml:space="preserve">of </w:t>
        </w:r>
      </w:ins>
      <w:ins w:id="149" w:author="Bernard Hallet" w:date="2014-02-23T07:16:00Z">
        <w:r w:rsidR="00330F17">
          <w:t xml:space="preserve">on an increase in thaw settlement </w:t>
        </w:r>
      </w:ins>
      <w:ins w:id="150" w:author="Bernard Hallet" w:date="2014-02-23T07:17:00Z">
        <w:r w:rsidR="00051721">
          <w:t xml:space="preserve">due to the </w:t>
        </w:r>
      </w:ins>
      <w:ins w:id="151" w:author="Bernard Hallet" w:date="2014-02-23T07:18:00Z">
        <w:r w:rsidR="00051721">
          <w:t xml:space="preserve">increase in </w:t>
        </w:r>
      </w:ins>
      <w:del w:id="152" w:author="Bernard Hallet" w:date="2014-02-23T07:17:00Z">
        <w:r w:rsidDel="00051721">
          <w:delText xml:space="preserve"> thickening </w:delText>
        </w:r>
      </w:del>
      <w:r>
        <w:t xml:space="preserve">active layer </w:t>
      </w:r>
      <w:del w:id="153" w:author="Bernard Hallet" w:date="2014-02-23T07:18:00Z">
        <w:r w:rsidDel="00051721">
          <w:delText>accompanied by</w:delText>
        </w:r>
      </w:del>
      <w:ins w:id="154" w:author="Bernard Hallet" w:date="2014-02-23T07:18:00Z">
        <w:r w:rsidR="00051721">
          <w:t>thickness</w:t>
        </w:r>
      </w:ins>
      <w:r>
        <w:t xml:space="preserve"> </w:t>
      </w:r>
      <w:ins w:id="155" w:author="Bernard Hallet" w:date="2014-02-23T07:18:00Z">
        <w:r w:rsidR="00051721">
          <w:t>under the current warming conditions (Fig. 2)</w:t>
        </w:r>
      </w:ins>
      <w:del w:id="156" w:author="Bernard Hallet" w:date="2014-02-23T07:16:00Z">
        <w:r w:rsidDel="00330F17">
          <w:delText>thaw settlement following ice melting in the transient zone</w:delText>
        </w:r>
      </w:del>
      <w:r>
        <w:t xml:space="preserve">. The </w:t>
      </w:r>
      <w:ins w:id="157" w:author="Bernard Hallet" w:date="2014-02-23T07:20:00Z">
        <w:r w:rsidR="00051721">
          <w:t xml:space="preserve">net </w:t>
        </w:r>
      </w:ins>
      <w:del w:id="158" w:author="Bernard Hallet" w:date="2014-02-23T07:19:00Z">
        <w:r w:rsidDel="00051721">
          <w:delText>elevation decrease</w:delText>
        </w:r>
      </w:del>
      <w:ins w:id="159" w:author="Bernard Hallet" w:date="2014-02-23T07:19:00Z">
        <w:r w:rsidR="00051721">
          <w:t>subsidence</w:t>
        </w:r>
      </w:ins>
      <w:r>
        <w:t xml:space="preserve"> and thaw settlement </w:t>
      </w:r>
      <w:del w:id="160" w:author="Bernard Hallet" w:date="2014-02-23T07:19:00Z">
        <w:r w:rsidDel="00051721">
          <w:delText xml:space="preserve">is </w:delText>
        </w:r>
      </w:del>
      <w:ins w:id="161" w:author="Bernard Hallet" w:date="2014-02-23T07:19:00Z">
        <w:r w:rsidR="00051721">
          <w:t xml:space="preserve">are </w:t>
        </w:r>
      </w:ins>
      <w:r>
        <w:t xml:space="preserve">not </w:t>
      </w:r>
      <w:r w:rsidR="00F443C9">
        <w:t xml:space="preserve">expected to be </w:t>
      </w:r>
      <w:r>
        <w:t>uniform</w:t>
      </w:r>
      <w:r w:rsidR="00F443C9">
        <w:t>,</w:t>
      </w:r>
      <w:r>
        <w:t xml:space="preserve"> though, because </w:t>
      </w:r>
      <w:ins w:id="162" w:author="Bernard Hallet" w:date="2014-02-23T07:22:00Z">
        <w:r w:rsidR="00051721">
          <w:t xml:space="preserve">of the considerable spatial variations in </w:t>
        </w:r>
      </w:ins>
      <w:del w:id="163" w:author="Bernard Hallet" w:date="2014-02-23T07:22:00Z">
        <w:r w:rsidDel="00051721">
          <w:delText>ice melting also provides increased availability of soil water, and thus a potential for more frost heave and soil displacement during the yearly freeze-thaw cycle. Also differential freezing and thawing</w:delText>
        </w:r>
      </w:del>
      <w:ins w:id="164" w:author="Bernard Hallet" w:date="2014-02-23T07:22:00Z">
        <w:r w:rsidR="00051721">
          <w:t>frost heaving and thaw settling</w:t>
        </w:r>
      </w:ins>
      <w:r>
        <w:t xml:space="preserve"> due to </w:t>
      </w:r>
      <w:ins w:id="165" w:author="Bernard Hallet" w:date="2014-02-23T07:23:00Z">
        <w:r w:rsidR="00051721">
          <w:t xml:space="preserve">large variations in soil texture, </w:t>
        </w:r>
      </w:ins>
      <w:ins w:id="166" w:author="Bernard Hallet" w:date="2014-02-23T07:24:00Z">
        <w:r w:rsidR="00051721">
          <w:t xml:space="preserve">elevation and other </w:t>
        </w:r>
      </w:ins>
      <w:del w:id="167" w:author="Bernard Hallet" w:date="2014-02-23T07:24:00Z">
        <w:r w:rsidDel="00051721">
          <w:delText xml:space="preserve">variable </w:delText>
        </w:r>
      </w:del>
      <w:r>
        <w:t>surface conditions</w:t>
      </w:r>
      <w:del w:id="168" w:author="Bernard Hallet" w:date="2014-02-23T07:26:00Z">
        <w:r w:rsidDel="00051721">
          <w:delText xml:space="preserve">, </w:delText>
        </w:r>
      </w:del>
      <w:del w:id="169" w:author="Bernard Hallet" w:date="2014-02-23T07:25:00Z">
        <w:r w:rsidDel="00051721">
          <w:delText>water content, thermal conductivity and advective heat transport,</w:delText>
        </w:r>
      </w:del>
      <w:del w:id="170" w:author="Bernard Hallet" w:date="2014-02-23T07:24:00Z">
        <w:r w:rsidDel="00051721">
          <w:delText xml:space="preserve"> </w:delText>
        </w:r>
      </w:del>
      <w:del w:id="171" w:author="Bernard Hallet" w:date="2014-02-23T07:26:00Z">
        <w:r w:rsidR="008D76BE" w:rsidDel="00051721">
          <w:delText xml:space="preserve">would </w:delText>
        </w:r>
        <w:r w:rsidDel="00051721">
          <w:delText>influence this pattern</w:delText>
        </w:r>
      </w:del>
      <w:r>
        <w:t>. The areas where the relative elevation rise</w:t>
      </w:r>
      <w:r w:rsidR="00F443C9">
        <w:t>s</w:t>
      </w:r>
      <w:r>
        <w:t xml:space="preserve"> are areas where </w:t>
      </w:r>
      <w:ins w:id="172" w:author="Bernard Hallet" w:date="2014-02-23T07:34:00Z">
        <w:r w:rsidR="00D11882">
          <w:t xml:space="preserve">modelled </w:t>
        </w:r>
      </w:ins>
      <w:r>
        <w:t xml:space="preserve">soil movement </w:t>
      </w:r>
      <w:del w:id="173" w:author="Bernard Hallet" w:date="2014-02-23T07:35:00Z">
        <w:r w:rsidDel="00D11882">
          <w:delText xml:space="preserve">is predicted to </w:delText>
        </w:r>
      </w:del>
      <w:r>
        <w:t xml:space="preserve">have an upward </w:t>
      </w:r>
      <w:del w:id="174" w:author="Bernard Hallet" w:date="2014-02-23T07:28:00Z">
        <w:r w:rsidDel="00D11882">
          <w:delText>velocity vector</w:delText>
        </w:r>
      </w:del>
      <w:ins w:id="175" w:author="Bernard Hallet" w:date="2014-02-23T07:28:00Z">
        <w:r w:rsidR="00D11882">
          <w:t>component</w:t>
        </w:r>
      </w:ins>
      <w:r>
        <w:t xml:space="preserve"> </w:t>
      </w:r>
      <w:r>
        <w:fldChar w:fldCharType="begin"/>
      </w:r>
      <w:r>
        <w:instrText xml:space="preserve"> ADDIN EN.CITE &lt;EndNote&gt;&lt;Cite&gt;&lt;Author&gt;Kessler&lt;/Author&gt;&lt;Year&gt;2001&lt;/Year&gt;&lt;RecNum&gt;8216&lt;/RecNum&gt;&lt;DisplayText&gt;(Kessler et al., 2001)&lt;/DisplayText&gt;&lt;record&gt;&lt;rec-number&gt;8216&lt;/rec-number&gt;&lt;foreign-keys&gt;&lt;key app="EN" db-id="d2wsradv5ap2tbetw5vpzsecas2twa0vtvdv"&gt;8216&lt;/key&gt;&lt;/foreign-keys&gt;&lt;ref-type name="Journal Article"&gt;17&lt;/ref-type&gt;&lt;contributors&gt;&lt;authors&gt;&lt;author&gt;Kessler, M. A.&lt;/author&gt;&lt;author&gt;Murray, A. B.&lt;/author&gt;&lt;author&gt;Werner, B. T.&lt;/author&gt;&lt;author&gt;Hallet, B.&lt;/author&gt;&lt;/authors&gt;&lt;/contributors&gt;&lt;titles&gt;&lt;title&gt;A model for sorted circles as self-organized patterns&lt;/title&gt;&lt;secondary-title&gt;Journal of Geophysical Research-Solid Earth&lt;/secondary-title&gt;&lt;/titles&gt;&lt;periodical&gt;&lt;full-title&gt;Journal of Geophysical Research-Solid Earth&lt;/full-title&gt;&lt;/periodical&gt;&lt;pages&gt;13287-13306&lt;/pages&gt;&lt;volume&gt;106&lt;/volume&gt;&lt;number&gt;B7&lt;/number&gt;&lt;dates&gt;&lt;year&gt;2001&lt;/year&gt;&lt;pub-dates&gt;&lt;date&gt;Jul&lt;/date&gt;&lt;/pub-dates&gt;&lt;/dates&gt;&lt;isbn&gt;0148-0227&lt;/isbn&gt;&lt;accession-num&gt;ISI:000169906100003&lt;/accession-num&gt;&lt;urls&gt;&lt;related-urls&gt;&lt;url&gt;&amp;lt;Go to ISI&amp;gt;://000169906100003 &lt;/url&gt;&lt;/related-urls&gt;&lt;/urls&gt;&lt;/record&gt;&lt;/Cite&gt;&lt;/EndNote&gt;</w:instrText>
      </w:r>
      <w:r>
        <w:fldChar w:fldCharType="separate"/>
      </w:r>
      <w:r>
        <w:rPr>
          <w:noProof/>
        </w:rPr>
        <w:t>(</w:t>
      </w:r>
      <w:hyperlink w:anchor="_ENREF_16" w:tooltip="Kessler, 2001 #8216" w:history="1">
        <w:r w:rsidR="00721DB9">
          <w:rPr>
            <w:noProof/>
          </w:rPr>
          <w:t>Kessler et al., 2001</w:t>
        </w:r>
      </w:hyperlink>
      <w:r>
        <w:rPr>
          <w:noProof/>
        </w:rPr>
        <w:t>)</w:t>
      </w:r>
      <w:r>
        <w:fldChar w:fldCharType="end"/>
      </w:r>
      <w:r>
        <w:t xml:space="preserve">. </w:t>
      </w:r>
      <w:ins w:id="176" w:author="Bernard Hallet" w:date="2014-02-23T07:35:00Z">
        <w:r w:rsidR="00D11882">
          <w:t xml:space="preserve"> </w:t>
        </w:r>
      </w:ins>
      <w:del w:id="177" w:author="Bernard Hallet" w:date="2014-02-23T07:35:00Z">
        <w:r w:rsidDel="00D11882">
          <w:delText xml:space="preserve">Further, in this model surface movement of soil is proportional to the local </w:delText>
        </w:r>
        <w:commentRangeStart w:id="178"/>
        <w:r w:rsidDel="00D11882">
          <w:delText>gradient</w:delText>
        </w:r>
        <w:commentRangeEnd w:id="178"/>
        <w:r w:rsidR="00D11882" w:rsidDel="00D11882">
          <w:rPr>
            <w:rStyle w:val="CommentReference"/>
          </w:rPr>
          <w:commentReference w:id="178"/>
        </w:r>
        <w:r w:rsidDel="00D11882">
          <w:delText>. Accordingly</w:delText>
        </w:r>
      </w:del>
      <w:ins w:id="179" w:author="Bernard Hallet" w:date="2014-02-23T07:35:00Z">
        <w:r w:rsidR="00D11882">
          <w:t>According to this model</w:t>
        </w:r>
      </w:ins>
      <w:r>
        <w:t xml:space="preserve">, increasing surface relief </w:t>
      </w:r>
      <w:del w:id="180" w:author="Bernard Hallet" w:date="2014-02-23T07:32:00Z">
        <w:r w:rsidDel="00D11882">
          <w:delText>will increase surface movement and therefore amplify the</w:delText>
        </w:r>
      </w:del>
      <w:ins w:id="181" w:author="Bernard Hallet" w:date="2014-02-23T07:32:00Z">
        <w:r w:rsidR="00D11882">
          <w:t>is consistent with increasing the rate</w:t>
        </w:r>
      </w:ins>
      <w:r>
        <w:t xml:space="preserve"> </w:t>
      </w:r>
      <w:del w:id="182" w:author="Bernard Hallet" w:date="2014-02-23T07:33:00Z">
        <w:r w:rsidDel="00D11882">
          <w:delText>convection cell-like</w:delText>
        </w:r>
      </w:del>
      <w:ins w:id="183" w:author="Bernard Hallet" w:date="2014-02-23T07:33:00Z">
        <w:r w:rsidR="00D11882">
          <w:t>of</w:t>
        </w:r>
      </w:ins>
      <w:r>
        <w:t xml:space="preserve"> soil circulation within </w:t>
      </w:r>
      <w:r>
        <w:lastRenderedPageBreak/>
        <w:t>the sorted circles</w:t>
      </w:r>
      <w:r w:rsidR="008D76BE">
        <w:t xml:space="preserve">. </w:t>
      </w:r>
      <w:del w:id="184" w:author="Bernard Hallet" w:date="2014-02-23T07:36:00Z">
        <w:r w:rsidR="008D76BE" w:rsidDel="00D11882">
          <w:delText xml:space="preserve">This </w:delText>
        </w:r>
      </w:del>
      <w:ins w:id="185" w:author="Bernard Hallet" w:date="2014-02-23T07:36:00Z">
        <w:r w:rsidR="00D11882">
          <w:t xml:space="preserve">Such an acceleration in soil circulation </w:t>
        </w:r>
      </w:ins>
      <w:del w:id="186" w:author="Bernard Hallet" w:date="2014-02-23T07:36:00Z">
        <w:r w:rsidR="008D76BE" w:rsidDel="00D11882">
          <w:delText>is similar</w:delText>
        </w:r>
        <w:r w:rsidDel="00D11882">
          <w:delText xml:space="preserve"> as predicted for the general process of cryoturbation which </w:delText>
        </w:r>
      </w:del>
      <w:ins w:id="187" w:author="Bernard Hallet" w:date="2014-02-23T07:36:00Z">
        <w:r w:rsidR="00D11882">
          <w:t xml:space="preserve">may </w:t>
        </w:r>
      </w:ins>
      <w:ins w:id="188" w:author="Bernard Hallet" w:date="2014-02-23T07:37:00Z">
        <w:r w:rsidR="008030B2">
          <w:t xml:space="preserve">have </w:t>
        </w:r>
      </w:ins>
      <w:ins w:id="189" w:author="Bernard Hallet" w:date="2014-02-23T07:36:00Z">
        <w:r w:rsidR="00D11882">
          <w:t xml:space="preserve">important implications, as it </w:t>
        </w:r>
      </w:ins>
      <w:ins w:id="190" w:author="Bernard Hallet" w:date="2014-02-23T07:37:00Z">
        <w:r w:rsidR="008030B2">
          <w:t>may</w:t>
        </w:r>
      </w:ins>
      <w:ins w:id="191" w:author="Bernard Hallet" w:date="2014-02-23T07:36:00Z">
        <w:r w:rsidR="00D11882">
          <w:t xml:space="preserve"> </w:t>
        </w:r>
      </w:ins>
      <w:del w:id="192" w:author="Bernard Hallet" w:date="2014-02-23T07:37:00Z">
        <w:r w:rsidDel="00D11882">
          <w:delText xml:space="preserve">may </w:delText>
        </w:r>
      </w:del>
      <w:r>
        <w:t xml:space="preserve">tend to increase sequestration of soil organic carbon </w:t>
      </w:r>
      <w:r>
        <w:fldChar w:fldCharType="begin"/>
      </w:r>
      <w:r>
        <w:instrText xml:space="preserve"> ADDIN EN.CITE &lt;EndNote&gt;&lt;Cite&gt;&lt;Author&gt;Bockheim&lt;/Author&gt;&lt;Year&gt;2007&lt;/Year&gt;&lt;RecNum&gt;8129&lt;/RecNum&gt;&lt;DisplayText&gt;(Bockheim, 2007)&lt;/DisplayText&gt;&lt;record&gt;&lt;rec-number&gt;8129&lt;/rec-number&gt;&lt;foreign-keys&gt;&lt;key app="EN" db-id="d2wsradv5ap2tbetw5vpzsecas2twa0vtvdv"&gt;8129&lt;/key&gt;&lt;/foreign-keys&gt;&lt;ref-type name="Journal Article"&gt;17&lt;/ref-type&gt;&lt;contributors&gt;&lt;authors&gt;&lt;author&gt;Bockheim, J. G.&lt;/author&gt;&lt;/authors&gt;&lt;/contributors&gt;&lt;titles&gt;&lt;title&gt;Importance of cryoturbation in redistributing organic carbon in permafrost-affected soils&lt;/title&gt;&lt;secondary-title&gt;Soil Science Society of America Journal&lt;/secondary-title&gt;&lt;/titles&gt;&lt;pages&gt;1335-1342&lt;/pages&gt;&lt;volume&gt;71&lt;/volume&gt;&lt;number&gt;4&lt;/number&gt;&lt;dates&gt;&lt;year&gt;2007&lt;/year&gt;&lt;pub-dates&gt;&lt;date&gt;Jul-Aug&lt;/date&gt;&lt;/pub-dates&gt;&lt;/dates&gt;&lt;isbn&gt;0361-5995&lt;/isbn&gt;&lt;accession-num&gt;ISI:000248103200029&lt;/accession-num&gt;&lt;urls&gt;&lt;related-urls&gt;&lt;url&gt;&amp;lt;Go to ISI&amp;gt;://000248103200029 &lt;/url&gt;&lt;/related-urls&gt;&lt;/urls&gt;&lt;electronic-resource-num&gt;10.2136/sssaj2006.0414N&lt;/electronic-resource-num&gt;&lt;/record&gt;&lt;/Cite&gt;&lt;/EndNote&gt;</w:instrText>
      </w:r>
      <w:r>
        <w:fldChar w:fldCharType="separate"/>
      </w:r>
      <w:r>
        <w:rPr>
          <w:noProof/>
        </w:rPr>
        <w:t>(</w:t>
      </w:r>
      <w:hyperlink w:anchor="_ENREF_3" w:tooltip="Bockheim, 2007 #8129" w:history="1">
        <w:r w:rsidR="00721DB9">
          <w:rPr>
            <w:noProof/>
          </w:rPr>
          <w:t>Bockheim, 2007</w:t>
        </w:r>
      </w:hyperlink>
      <w:r>
        <w:rPr>
          <w:noProof/>
        </w:rPr>
        <w:t>)</w:t>
      </w:r>
      <w:r>
        <w:fldChar w:fldCharType="end"/>
      </w:r>
      <w:r>
        <w:t>, and thus act as a negative feedback in a global warming scenario.</w:t>
      </w:r>
    </w:p>
    <w:p w14:paraId="4F5D6C09" w14:textId="35FDA664" w:rsidR="005B5B96" w:rsidRDefault="00E351AD" w:rsidP="003123FE">
      <w:del w:id="193" w:author="Bernard Hallet" w:date="2014-02-23T07:49:00Z">
        <w:r w:rsidDel="00E715D1">
          <w:delText>Further to the change in microrelief we find that t</w:delText>
        </w:r>
        <w:r w:rsidR="003123FE" w:rsidDel="00E715D1">
          <w:delText xml:space="preserve">he </w:delText>
        </w:r>
      </w:del>
      <w:ins w:id="194" w:author="Bernard Hallet" w:date="2014-02-23T07:49:00Z">
        <w:r w:rsidR="00E715D1">
          <w:t xml:space="preserve">The </w:t>
        </w:r>
      </w:ins>
      <w:r w:rsidR="003123FE">
        <w:t xml:space="preserve">general surface velocity field revealed in our data </w:t>
      </w:r>
      <w:del w:id="195" w:author="Bernard Hallet" w:date="2014-02-23T07:51:00Z">
        <w:r w:rsidR="003123FE" w:rsidDel="00E715D1">
          <w:delText>correspond</w:delText>
        </w:r>
        <w:r w:rsidDel="00E715D1">
          <w:delText>s</w:delText>
        </w:r>
        <w:r w:rsidR="003123FE" w:rsidDel="00E715D1">
          <w:delText xml:space="preserve"> </w:delText>
        </w:r>
      </w:del>
      <w:del w:id="196" w:author="Bernard Hallet" w:date="2014-02-23T07:49:00Z">
        <w:r w:rsidR="003123FE" w:rsidDel="00E715D1">
          <w:delText>partly well</w:delText>
        </w:r>
      </w:del>
      <w:ins w:id="197" w:author="Bernard Hallet" w:date="2014-02-23T07:50:00Z">
        <w:r w:rsidR="00E715D1">
          <w:t>are similar</w:t>
        </w:r>
      </w:ins>
      <w:r w:rsidR="003123FE">
        <w:t xml:space="preserve"> to </w:t>
      </w:r>
      <w:ins w:id="198" w:author="Bernard Hallet" w:date="2014-02-23T07:50:00Z">
        <w:r w:rsidR="00E715D1">
          <w:t xml:space="preserve">those derived from </w:t>
        </w:r>
      </w:ins>
      <w:r w:rsidR="003123FE">
        <w:t xml:space="preserve">the </w:t>
      </w:r>
      <w:ins w:id="199" w:author="Bernard Hallet" w:date="2014-02-23T07:50:00Z">
        <w:r w:rsidR="00E715D1">
          <w:t xml:space="preserve">existing </w:t>
        </w:r>
      </w:ins>
      <w:r w:rsidR="003123FE">
        <w:t xml:space="preserve">point-based data </w:t>
      </w:r>
      <w:del w:id="200" w:author="Bernard Hallet" w:date="2014-02-23T07:51:00Z">
        <w:r w:rsidR="003123FE" w:rsidDel="00E715D1">
          <w:delText xml:space="preserve">from </w:delText>
        </w:r>
        <w:r w:rsidR="00C20E97" w:rsidDel="00E715D1">
          <w:delText xml:space="preserve">previous studies </w:delText>
        </w:r>
      </w:del>
      <w:r w:rsidR="003123FE">
        <w:fldChar w:fldCharType="begin">
          <w:fldData xml:space="preserve">PEVuZE5vdGU+PENpdGU+PEF1dGhvcj5IYWxsZXQ8L0F1dGhvcj48WWVhcj4xOTk4PC9ZZWFyPjxS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</w:fldData>
        </w:fldChar>
      </w:r>
      <w:r w:rsidR="00721DB9">
        <w:instrText xml:space="preserve"> ADDIN EN.CITE </w:instrText>
      </w:r>
      <w:r w:rsidR="00721DB9">
        <w:fldChar w:fldCharType="begin">
          <w:fldData xml:space="preserve">PEVuZE5vdGU+PENpdGU+PEF1dGhvcj5IYWxsZXQ8L0F1dGhvcj48WWVhcj4xOTk4PC9ZZWFyPjxS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</w:fldData>
        </w:fldChar>
      </w:r>
      <w:r w:rsidR="00721DB9">
        <w:instrText xml:space="preserve"> ADDIN EN.CITE.DATA </w:instrText>
      </w:r>
      <w:r w:rsidR="00721DB9">
        <w:fldChar w:fldCharType="end"/>
      </w:r>
      <w:r w:rsidR="003123FE">
        <w:fldChar w:fldCharType="separate"/>
      </w:r>
      <w:r w:rsidR="00721DB9">
        <w:rPr>
          <w:noProof/>
        </w:rPr>
        <w:t>(</w:t>
      </w:r>
      <w:hyperlink w:anchor="_ENREF_8" w:tooltip="Hallet, 1986 #8195" w:history="1">
        <w:r w:rsidR="00721DB9">
          <w:rPr>
            <w:noProof/>
          </w:rPr>
          <w:t>Hallet and Prestrud, 1986</w:t>
        </w:r>
      </w:hyperlink>
      <w:r w:rsidR="00721DB9">
        <w:rPr>
          <w:noProof/>
        </w:rPr>
        <w:t xml:space="preserve">; </w:t>
      </w:r>
      <w:hyperlink w:anchor="_ENREF_9" w:tooltip="Hallet, 1988 #5335" w:history="1">
        <w:r w:rsidR="00721DB9">
          <w:rPr>
            <w:noProof/>
          </w:rPr>
          <w:t>Hallet et al., 1988</w:t>
        </w:r>
      </w:hyperlink>
      <w:r w:rsidR="00721DB9">
        <w:rPr>
          <w:noProof/>
        </w:rPr>
        <w:t xml:space="preserve">; </w:t>
      </w:r>
      <w:hyperlink w:anchor="_ENREF_10" w:tooltip="Hallet, 1998 #9446" w:history="1">
        <w:r w:rsidR="00721DB9">
          <w:rPr>
            <w:noProof/>
          </w:rPr>
          <w:t>Hallet, 1998</w:t>
        </w:r>
      </w:hyperlink>
      <w:r w:rsidR="00721DB9">
        <w:rPr>
          <w:noProof/>
        </w:rPr>
        <w:t>)</w:t>
      </w:r>
      <w:r w:rsidR="003123FE">
        <w:fldChar w:fldCharType="end"/>
      </w:r>
      <w:r w:rsidR="003123FE">
        <w:t xml:space="preserve"> and </w:t>
      </w:r>
      <w:del w:id="201" w:author="Bernard Hallet" w:date="2014-02-23T07:51:00Z">
        <w:r w:rsidR="003123FE" w:rsidDel="00E715D1">
          <w:delText>to the predictions of</w:delText>
        </w:r>
      </w:del>
      <w:ins w:id="202" w:author="Bernard Hallet" w:date="2014-02-23T07:51:00Z">
        <w:r w:rsidR="00E715D1">
          <w:t>from</w:t>
        </w:r>
      </w:ins>
      <w:r w:rsidR="003123FE">
        <w:t xml:space="preserve"> the </w:t>
      </w:r>
      <w:r w:rsidR="00C20E97">
        <w:t xml:space="preserve">model by </w:t>
      </w:r>
      <w:hyperlink w:anchor="_ENREF_17" w:tooltip="Kessler, 2003 #7860" w:history="1">
        <w:r w:rsidR="00721DB9">
          <w:fldChar w:fldCharType="begin"/>
        </w:r>
        <w:r w:rsidR="00721DB9">
          <w:instrText xml:space="preserve"> ADDIN EN.CITE &lt;EndNote&gt;&lt;Cite AuthorYear="1"&gt;&lt;Author&gt;Kessler&lt;/Author&gt;&lt;Year&gt;2003&lt;/Year&gt;&lt;RecNum&gt;7860&lt;/RecNum&gt;&lt;DisplayText&gt;Kessler and Werner (2003)&lt;/DisplayText&gt;&lt;record&gt;&lt;rec-number&gt;7860&lt;/rec-number&gt;&lt;foreign-keys&gt;&lt;key app="EN" db-id="d2wsradv5ap2tbetw5vpzsecas2twa0vtvdv"&gt;7860&lt;/key&gt;&lt;/foreign-keys&gt;&lt;ref-type name="Journal Article"&gt;17&lt;/ref-type&gt;&lt;contributors&gt;&lt;authors&gt;&lt;author&gt;Kessler, M. A.&lt;/author&gt;&lt;author&gt;Werner, B. T.&lt;/author&gt;&lt;/authors&gt;&lt;/contributors&gt;&lt;titles&gt;&lt;title&gt;Self-organization of sorted patterned ground&lt;/title&gt;&lt;secondary-title&gt;Science&lt;/secondary-title&gt;&lt;/titles&gt;&lt;periodical&gt;&lt;full-title&gt;Science&lt;/full-title&gt;&lt;/periodical&gt;&lt;pages&gt;380-383&lt;/pages&gt;&lt;volume&gt;299&lt;/volume&gt;&lt;number&gt;5605&lt;/number&gt;&lt;dates&gt;&lt;year&gt;2003&lt;/year&gt;&lt;pub-dates&gt;&lt;date&gt;Jan&lt;/date&gt;&lt;/pub-dates&gt;&lt;/dates&gt;&lt;accession-num&gt;ISI:000180426800041&lt;/accession-num&gt;&lt;urls&gt;&lt;related-urls&gt;&lt;url&gt;&amp;lt;Go to ISI&amp;gt;://000180426800041 &lt;/url&gt;&lt;/related-urls&gt;&lt;/urls&gt;&lt;/record&gt;&lt;/Cite&gt;&lt;/EndNote&gt;</w:instrText>
        </w:r>
        <w:r w:rsidR="00721DB9">
          <w:fldChar w:fldCharType="separate"/>
        </w:r>
        <w:r w:rsidR="00721DB9">
          <w:rPr>
            <w:noProof/>
          </w:rPr>
          <w:t>Kessler and Werner (2003)</w:t>
        </w:r>
        <w:r w:rsidR="00721DB9">
          <w:fldChar w:fldCharType="end"/>
        </w:r>
      </w:hyperlink>
      <w:r w:rsidR="003123FE">
        <w:t>. However, there are two important deviations. First, Kessl</w:t>
      </w:r>
      <w:r w:rsidR="00C20E97">
        <w:t>er and Werner (2003) model fine-</w:t>
      </w:r>
      <w:r w:rsidR="003123FE">
        <w:t xml:space="preserve">domain surface displacements as proportional to surface slope. The displacement fields of the three fine domains we investigate are, however, not </w:t>
      </w:r>
      <w:del w:id="203" w:author="Bernard Hallet" w:date="2014-02-23T07:53:00Z">
        <w:r w:rsidR="003123FE" w:rsidDel="00E715D1">
          <w:delText xml:space="preserve">well </w:delText>
        </w:r>
      </w:del>
      <w:ins w:id="204" w:author="Bernard Hallet" w:date="2014-02-23T07:53:00Z">
        <w:r w:rsidR="00E715D1">
          <w:t xml:space="preserve">closely </w:t>
        </w:r>
      </w:ins>
      <w:r w:rsidR="003123FE">
        <w:t xml:space="preserve">related to slope. </w:t>
      </w:r>
      <w:r w:rsidR="00C20E97">
        <w:t xml:space="preserve">In some sections, </w:t>
      </w:r>
      <w:r w:rsidR="003123FE">
        <w:t>ve</w:t>
      </w:r>
      <w:r w:rsidR="00C20E97">
        <w:t>locity vectors even point slightly</w:t>
      </w:r>
      <w:r w:rsidR="003123FE">
        <w:t xml:space="preserve"> upslope. These deviations from predictions could </w:t>
      </w:r>
      <w:del w:id="205" w:author="Bernard Hallet" w:date="2014-02-23T07:59:00Z">
        <w:r w:rsidR="003123FE" w:rsidDel="00E0425F">
          <w:delText>possibly be explained by</w:delText>
        </w:r>
      </w:del>
      <w:ins w:id="206" w:author="Bernard Hallet" w:date="2014-02-23T07:59:00Z">
        <w:r w:rsidR="00E0425F">
          <w:t xml:space="preserve">easily </w:t>
        </w:r>
      </w:ins>
      <w:ins w:id="207" w:author="Bernard Hallet" w:date="2014-02-23T08:00:00Z">
        <w:r w:rsidR="00E0425F">
          <w:t xml:space="preserve">be due to </w:t>
        </w:r>
      </w:ins>
      <w:del w:id="208" w:author="Bernard Hallet" w:date="2014-02-23T08:00:00Z">
        <w:r w:rsidR="003123FE" w:rsidDel="00E0425F">
          <w:delText xml:space="preserve"> </w:delText>
        </w:r>
      </w:del>
      <w:ins w:id="209" w:author="Bernard Hallet" w:date="2014-02-23T07:57:00Z">
        <w:r w:rsidR="00E0425F">
          <w:t xml:space="preserve">our slopes being unrepresentative of the </w:t>
        </w:r>
      </w:ins>
      <w:ins w:id="210" w:author="Bernard Hallet" w:date="2014-02-23T07:58:00Z">
        <w:r w:rsidR="00E0425F">
          <w:t>slopes when lateral soil displacements are largest, early in the thaw period</w:t>
        </w:r>
      </w:ins>
      <w:ins w:id="211" w:author="Bernard Hallet" w:date="2014-02-23T08:00:00Z">
        <w:r w:rsidR="00E0425F">
          <w:t xml:space="preserve">, and to </w:t>
        </w:r>
      </w:ins>
      <w:ins w:id="212" w:author="Bernard Hallet" w:date="2014-02-23T07:55:00Z">
        <w:r w:rsidR="00E715D1">
          <w:t>the large seasonal changes in micro</w:t>
        </w:r>
      </w:ins>
      <w:ins w:id="213" w:author="Bernard Hallet" w:date="2014-02-23T07:56:00Z">
        <w:r w:rsidR="00E715D1">
          <w:t>-</w:t>
        </w:r>
      </w:ins>
      <w:ins w:id="214" w:author="Bernard Hallet" w:date="2014-02-23T07:55:00Z">
        <w:r w:rsidR="00E715D1">
          <w:t>relief and slope</w:t>
        </w:r>
      </w:ins>
      <w:ins w:id="215" w:author="Bernard Hallet" w:date="2014-02-23T07:56:00Z">
        <w:r w:rsidR="00E715D1">
          <w:t xml:space="preserve"> during the thaw season</w:t>
        </w:r>
      </w:ins>
      <w:del w:id="216" w:author="Bernard Hallet" w:date="2014-02-23T08:00:00Z">
        <w:r w:rsidR="003123FE" w:rsidDel="00E0425F">
          <w:delText xml:space="preserve">differences in </w:delText>
        </w:r>
        <w:r w:rsidR="00C20E97" w:rsidDel="00E0425F">
          <w:delText>surface elevations</w:delText>
        </w:r>
        <w:r w:rsidR="003123FE" w:rsidDel="00E0425F">
          <w:delText xml:space="preserve"> during early summer thaw and the end of summer topography</w:delText>
        </w:r>
      </w:del>
      <w:r w:rsidR="003123FE">
        <w:t xml:space="preserve">. </w:t>
      </w:r>
      <w:hyperlink w:anchor="_ENREF_10" w:tooltip="Hallet, 1998 #9446" w:history="1">
        <w:r w:rsidR="00721DB9">
          <w:fldChar w:fldCharType="begin"/>
        </w:r>
        <w:r w:rsidR="00721DB9">
          <w:instrText xml:space="preserve"> ADDIN EN.CITE &lt;EndNote&gt;&lt;Cite AuthorYear="1"&gt;&lt;Author&gt;Hallet&lt;/Author&gt;&lt;Year&gt;1998&lt;/Year&gt;&lt;RecNum&gt;9446&lt;/RecNum&gt;&lt;DisplayText&gt;Hallet (1998)&lt;/DisplayText&gt;&lt;record&gt;&lt;rec-number&gt;9446&lt;/rec-number&gt;&lt;foreign-keys&gt;&lt;key app="EN" db-id="d2wsradv5ap2tbetw5vpzsecas2twa0vtvdv"&gt;9446&lt;/key&gt;&lt;/foreign-keys&gt;&lt;ref-type name="Conference Proceedings"&gt;10&lt;/ref-type&gt;&lt;contributors&gt;&lt;authors&gt;&lt;author&gt;Hallet, B.&lt;/author&gt;&lt;/authors&gt;&lt;secondary-authors&gt;&lt;author&gt;Lewkowicz, A. G.&lt;/author&gt;&lt;/secondary-authors&gt;&lt;/contributors&gt;&lt;titles&gt;&lt;title&gt;Measurement of soil motion in sorted circles, western Spitsbergen&lt;/title&gt;&lt;secondary-title&gt;Seventh International Concerence on Permafrost&lt;/secondary-title&gt;&lt;/titles&gt;&lt;pages&gt;415-420&lt;/pages&gt;&lt;dates&gt;&lt;year&gt;1998&lt;/year&gt;&lt;/dates&gt;&lt;pub-location&gt;Yellowknife&lt;/pub-location&gt;&lt;publisher&gt;Collection Nordicana&lt;/publisher&gt;&lt;urls&gt;&lt;/urls&gt;&lt;/record&gt;&lt;/Cite&gt;&lt;/EndNote&gt;</w:instrText>
        </w:r>
        <w:r w:rsidR="00721DB9">
          <w:fldChar w:fldCharType="separate"/>
        </w:r>
        <w:r w:rsidR="00721DB9">
          <w:rPr>
            <w:noProof/>
          </w:rPr>
          <w:t>Hallet (1998)</w:t>
        </w:r>
        <w:r w:rsidR="00721DB9">
          <w:fldChar w:fldCharType="end"/>
        </w:r>
      </w:hyperlink>
      <w:r w:rsidR="003123FE">
        <w:t xml:space="preserve"> </w:t>
      </w:r>
      <w:proofErr w:type="gramStart"/>
      <w:r w:rsidR="003123FE">
        <w:t>report</w:t>
      </w:r>
      <w:r w:rsidR="00C20E97">
        <w:t>s</w:t>
      </w:r>
      <w:proofErr w:type="gramEnd"/>
      <w:r w:rsidR="003123FE">
        <w:t xml:space="preserve"> frost heave during autumn of up to 10 cm in the centre of fine domain, and differential frost heave could then easily invert part of the relief during winter and early summer. Second, the difference we find in dynamic behaviour between neighbouring circles (of similar visual appearance) is striking and unexpected. In the southern circle, fine domain displacement is mainly</w:t>
      </w:r>
      <w:r w:rsidR="00C20E97">
        <w:t xml:space="preserve"> at the lower detectable limit. </w:t>
      </w:r>
      <w:r w:rsidR="003123FE">
        <w:t>The middle circle best displays surface velocity vectors pointing radially outwards roughly from the centre, in accordance with model predictions, but this origin of displacements surprisingly does not coincide with the highest topography within the fine domain</w:t>
      </w:r>
      <w:r w:rsidR="00C20E97">
        <w:t xml:space="preserve">. Again, </w:t>
      </w:r>
      <w:del w:id="217" w:author="Bernard Hallet" w:date="2014-02-23T08:02:00Z">
        <w:r w:rsidR="00C20E97" w:rsidDel="00E0425F">
          <w:delText xml:space="preserve">it is unclear if </w:delText>
        </w:r>
      </w:del>
      <w:r w:rsidR="00C20E97">
        <w:t xml:space="preserve">the </w:t>
      </w:r>
      <w:r w:rsidR="005B5B96">
        <w:t xml:space="preserve">Augusts 2007 and 2010 </w:t>
      </w:r>
      <w:del w:id="218" w:author="Bernard Hallet" w:date="2014-02-23T08:03:00Z">
        <w:r w:rsidR="005B5B96" w:rsidDel="00E0425F">
          <w:delText xml:space="preserve">topographies </w:delText>
        </w:r>
      </w:del>
      <w:ins w:id="219" w:author="Bernard Hallet" w:date="2014-02-23T08:03:00Z">
        <w:r w:rsidR="00E0425F">
          <w:t xml:space="preserve">elevation models </w:t>
        </w:r>
      </w:ins>
      <w:r w:rsidR="005B5B96">
        <w:t>are</w:t>
      </w:r>
      <w:r w:rsidR="00C20E97">
        <w:t xml:space="preserve"> </w:t>
      </w:r>
      <w:ins w:id="220" w:author="Bernard Hallet" w:date="2014-02-23T08:02:00Z">
        <w:r w:rsidR="00E0425F">
          <w:t xml:space="preserve">not likely to be </w:t>
        </w:r>
      </w:ins>
      <w:r w:rsidR="00C20E97">
        <w:t xml:space="preserve">representative of the topography </w:t>
      </w:r>
      <w:r w:rsidR="005B5B96">
        <w:t xml:space="preserve">under which largest seasonal displacements </w:t>
      </w:r>
      <w:commentRangeStart w:id="221"/>
      <w:r w:rsidR="005B5B96">
        <w:t>happen</w:t>
      </w:r>
      <w:commentRangeEnd w:id="221"/>
      <w:r w:rsidR="00E0425F">
        <w:rPr>
          <w:rStyle w:val="CommentReference"/>
        </w:rPr>
        <w:commentReference w:id="221"/>
      </w:r>
      <w:r w:rsidR="003123FE">
        <w:t xml:space="preserve">. </w:t>
      </w:r>
    </w:p>
    <w:p w14:paraId="4E067806" w14:textId="49225D12" w:rsidR="003123FE" w:rsidDel="0050767F" w:rsidRDefault="003123FE" w:rsidP="003123FE">
      <w:pPr>
        <w:rPr>
          <w:del w:id="222" w:author="Bernard Hallet" w:date="2014-02-23T08:40:00Z"/>
        </w:rPr>
      </w:pPr>
      <w:r>
        <w:t xml:space="preserve">We further find an overall trend towards north </w:t>
      </w:r>
      <w:proofErr w:type="gramStart"/>
      <w:r>
        <w:t>north-east</w:t>
      </w:r>
      <w:proofErr w:type="gramEnd"/>
      <w:r>
        <w:t xml:space="preserve"> of the velocity </w:t>
      </w:r>
      <w:commentRangeStart w:id="223"/>
      <w:r>
        <w:t>vectors</w:t>
      </w:r>
      <w:commentRangeEnd w:id="223"/>
      <w:r w:rsidR="005B7B62">
        <w:rPr>
          <w:rStyle w:val="CommentReference"/>
        </w:rPr>
        <w:commentReference w:id="223"/>
      </w:r>
      <w:r w:rsidR="005B5B96">
        <w:t xml:space="preserve">, and thus </w:t>
      </w:r>
      <w:ins w:id="224" w:author="Bernard Hallet" w:date="2014-02-23T08:05:00Z">
        <w:r w:rsidR="005B7B62">
          <w:t xml:space="preserve">net </w:t>
        </w:r>
      </w:ins>
      <w:r w:rsidR="005B5B96">
        <w:t>surface mass transport</w:t>
      </w:r>
      <w:r>
        <w:t xml:space="preserve"> in this circle. The northern circle, however, </w:t>
      </w:r>
      <w:r w:rsidR="005B5B96">
        <w:t>has</w:t>
      </w:r>
      <w:r>
        <w:t xml:space="preserve"> velocity vectors pointing mainly towards </w:t>
      </w:r>
      <w:proofErr w:type="gramStart"/>
      <w:r>
        <w:t>south west</w:t>
      </w:r>
      <w:proofErr w:type="gramEnd"/>
      <w:r>
        <w:t xml:space="preserve">. Convergence between the northern and middle circle is also detected for the coarse borders. </w:t>
      </w:r>
      <w:ins w:id="225" w:author="Bernard Hallet" w:date="2014-02-23T08:21:00Z">
        <w:r w:rsidR="009E48EF">
          <w:t xml:space="preserve">Moreover, considerable complexity is evident in the 3-year </w:t>
        </w:r>
      </w:ins>
      <w:ins w:id="226" w:author="Bernard Hallet" w:date="2014-02-23T08:22:00Z">
        <w:r w:rsidR="009E48EF">
          <w:t>lateral</w:t>
        </w:r>
      </w:ins>
      <w:ins w:id="227" w:author="Bernard Hallet" w:date="2014-02-23T08:21:00Z">
        <w:r w:rsidR="009E48EF">
          <w:t xml:space="preserve"> displacements</w:t>
        </w:r>
      </w:ins>
      <w:ins w:id="228" w:author="Bernard Hallet" w:date="2014-02-23T08:22:00Z">
        <w:r w:rsidR="009E48EF">
          <w:t xml:space="preserve">; given the </w:t>
        </w:r>
      </w:ins>
      <w:ins w:id="229" w:author="Bernard Hallet" w:date="2014-02-23T08:23:00Z">
        <w:r w:rsidR="009E48EF">
          <w:t xml:space="preserve">roughly circular geometry of the patterned ground, </w:t>
        </w:r>
      </w:ins>
      <w:ins w:id="230" w:author="Bernard Hallet" w:date="2014-02-23T08:24:00Z">
        <w:r w:rsidR="009E48EF">
          <w:t xml:space="preserve">the </w:t>
        </w:r>
      </w:ins>
      <w:ins w:id="231" w:author="Bernard Hallet" w:date="2014-02-23T08:21:00Z">
        <w:r w:rsidR="009E48EF">
          <w:t xml:space="preserve">considerable </w:t>
        </w:r>
      </w:ins>
      <w:ins w:id="232" w:author="Bernard Hallet" w:date="2014-02-23T08:24:00Z">
        <w:r w:rsidR="009E48EF">
          <w:t xml:space="preserve">motion </w:t>
        </w:r>
      </w:ins>
      <w:ins w:id="233" w:author="Bernard Hallet" w:date="2014-02-23T08:25:00Z">
        <w:r w:rsidR="009E48EF">
          <w:t>in</w:t>
        </w:r>
      </w:ins>
      <w:ins w:id="234" w:author="Bernard Hallet" w:date="2014-02-23T08:24:00Z">
        <w:r w:rsidR="009E48EF">
          <w:t xml:space="preserve"> </w:t>
        </w:r>
      </w:ins>
      <w:ins w:id="235" w:author="Bernard Hallet" w:date="2014-02-23T08:25:00Z">
        <w:r w:rsidR="009E48EF">
          <w:t>non-</w:t>
        </w:r>
      </w:ins>
      <w:ins w:id="236" w:author="Bernard Hallet" w:date="2014-02-23T08:24:00Z">
        <w:r w:rsidR="009E48EF">
          <w:t>radial directions is surprising.</w:t>
        </w:r>
      </w:ins>
      <w:ins w:id="237" w:author="Bernard Hallet" w:date="2014-02-23T08:30:00Z">
        <w:r w:rsidR="009A571A">
          <w:t xml:space="preserve"> For example</w:t>
        </w:r>
      </w:ins>
      <w:commentRangeStart w:id="238"/>
      <w:commentRangeStart w:id="239"/>
      <w:del w:id="240" w:author="Bernard Hallet" w:date="2014-02-23T08:27:00Z">
        <w:r w:rsidDel="00BD5A79">
          <w:delText>For</w:delText>
        </w:r>
        <w:commentRangeEnd w:id="238"/>
        <w:r w:rsidR="00A7489D" w:rsidDel="00BD5A79">
          <w:rPr>
            <w:rStyle w:val="CommentReference"/>
          </w:rPr>
          <w:commentReference w:id="238"/>
        </w:r>
        <w:r w:rsidDel="00BD5A79">
          <w:delText xml:space="preserve"> the north</w:delText>
        </w:r>
        <w:r w:rsidR="00FD1585" w:rsidDel="00BD5A79">
          <w:delText>ern circle, stones on the north-</w:delText>
        </w:r>
        <w:r w:rsidDel="00BD5A79">
          <w:delText xml:space="preserve">eastern border cascade down along the steepest slope towards an area of the fine domain where there is negligible horizontal movement but strong </w:delText>
        </w:r>
        <w:commentRangeStart w:id="241"/>
        <w:r w:rsidDel="00BD5A79">
          <w:delText>subsidence</w:delText>
        </w:r>
        <w:commentRangeEnd w:id="241"/>
        <w:r w:rsidR="00F27098" w:rsidDel="00BD5A79">
          <w:rPr>
            <w:rStyle w:val="CommentReference"/>
          </w:rPr>
          <w:commentReference w:id="241"/>
        </w:r>
        <w:r w:rsidDel="00BD5A79">
          <w:delText xml:space="preserve">. </w:delText>
        </w:r>
      </w:del>
      <w:del w:id="242" w:author="Bernard Hallet" w:date="2014-02-23T08:30:00Z">
        <w:r w:rsidDel="009A571A">
          <w:delText>Elsewhere</w:delText>
        </w:r>
        <w:commentRangeEnd w:id="239"/>
        <w:r w:rsidR="00BD5A79" w:rsidDel="009A571A">
          <w:rPr>
            <w:rStyle w:val="CommentReference"/>
          </w:rPr>
          <w:commentReference w:id="239"/>
        </w:r>
      </w:del>
      <w:r>
        <w:t xml:space="preserve"> along </w:t>
      </w:r>
      <w:del w:id="243" w:author="Bernard Hallet" w:date="2014-02-23T08:30:00Z">
        <w:r w:rsidDel="009A571A">
          <w:delText xml:space="preserve">this </w:delText>
        </w:r>
      </w:del>
      <w:ins w:id="244" w:author="Bernard Hallet" w:date="2014-02-23T08:30:00Z">
        <w:r w:rsidR="009A571A">
          <w:t xml:space="preserve">the western </w:t>
        </w:r>
      </w:ins>
      <w:r>
        <w:t>c</w:t>
      </w:r>
      <w:r w:rsidR="00116E38">
        <w:t>oarse domain</w:t>
      </w:r>
      <w:ins w:id="245" w:author="Bernard Hallet" w:date="2014-02-23T08:30:00Z">
        <w:r w:rsidR="009A571A">
          <w:t xml:space="preserve"> of the northern circle</w:t>
        </w:r>
      </w:ins>
      <w:r w:rsidR="00116E38">
        <w:t xml:space="preserve">, </w:t>
      </w:r>
      <w:del w:id="246" w:author="Bernard Hallet" w:date="2014-02-23T08:31:00Z">
        <w:r w:rsidR="00116E38" w:rsidDel="009A571A">
          <w:delText>there is an along-</w:delText>
        </w:r>
      </w:del>
      <w:ins w:id="247" w:author="Bernard Hallet" w:date="2014-02-23T08:31:00Z">
        <w:r w:rsidR="009A571A">
          <w:t xml:space="preserve">displacements parallel the </w:t>
        </w:r>
      </w:ins>
      <w:r>
        <w:t xml:space="preserve">border </w:t>
      </w:r>
      <w:del w:id="248" w:author="Bernard Hallet" w:date="2014-02-23T08:32:00Z">
        <w:r w:rsidDel="009A571A">
          <w:delText xml:space="preserve">velocity component pointing </w:delText>
        </w:r>
      </w:del>
      <w:del w:id="249" w:author="Bernard Hallet" w:date="2014-02-23T08:15:00Z">
        <w:r w:rsidDel="009F5E3A">
          <w:delText xml:space="preserve">towards </w:delText>
        </w:r>
      </w:del>
      <w:del w:id="250" w:author="Bernard Hallet" w:date="2014-02-23T08:32:00Z">
        <w:r w:rsidDel="009A571A">
          <w:delText xml:space="preserve">south, </w:delText>
        </w:r>
        <w:r w:rsidRPr="009E48EF" w:rsidDel="009A571A">
          <w:rPr>
            <w:strike/>
            <w:rPrChange w:id="251" w:author="Bernard Hallet" w:date="2014-02-23T08:17:00Z">
              <w:rPr/>
            </w:rPrChange>
          </w:rPr>
          <w:delText>especially</w:delText>
        </w:r>
        <w:r w:rsidDel="009A571A">
          <w:delText xml:space="preserve"> on the western </w:delText>
        </w:r>
        <w:commentRangeStart w:id="252"/>
        <w:r w:rsidDel="009A571A">
          <w:delText>side</w:delText>
        </w:r>
        <w:commentRangeEnd w:id="252"/>
        <w:r w:rsidR="009E48EF" w:rsidDel="009A571A">
          <w:rPr>
            <w:rStyle w:val="CommentReference"/>
          </w:rPr>
          <w:commentReference w:id="252"/>
        </w:r>
        <w:r w:rsidDel="009A571A">
          <w:delText xml:space="preserve"> where </w:delText>
        </w:r>
      </w:del>
      <w:ins w:id="253" w:author="Bernard Hallet" w:date="2014-02-23T08:32:00Z">
        <w:r w:rsidR="009A571A">
          <w:t xml:space="preserve">and displacements in the </w:t>
        </w:r>
      </w:ins>
      <w:r>
        <w:t xml:space="preserve">fine </w:t>
      </w:r>
      <w:del w:id="254" w:author="Bernard Hallet" w:date="2014-02-23T08:32:00Z">
        <w:r w:rsidDel="009A571A">
          <w:delText xml:space="preserve">domain </w:delText>
        </w:r>
      </w:del>
      <w:r>
        <w:t>and coarse domain</w:t>
      </w:r>
      <w:ins w:id="255" w:author="Bernard Hallet" w:date="2014-02-23T08:32:00Z">
        <w:r w:rsidR="009A571A">
          <w:t>s</w:t>
        </w:r>
      </w:ins>
      <w:r>
        <w:t xml:space="preserve"> </w:t>
      </w:r>
      <w:del w:id="256" w:author="Bernard Hallet" w:date="2014-02-23T08:32:00Z">
        <w:r w:rsidDel="009A571A">
          <w:delText xml:space="preserve">vectors </w:delText>
        </w:r>
      </w:del>
      <w:r>
        <w:t xml:space="preserve">converge almost </w:t>
      </w:r>
      <w:del w:id="257" w:author="Bernard Hallet" w:date="2014-02-23T08:19:00Z">
        <w:r w:rsidDel="009E48EF">
          <w:delText>perpendicular</w:delText>
        </w:r>
      </w:del>
      <w:ins w:id="258" w:author="Bernard Hallet" w:date="2014-02-23T08:19:00Z">
        <w:r w:rsidR="009E48EF">
          <w:t>at right angle</w:t>
        </w:r>
      </w:ins>
      <w:r>
        <w:t xml:space="preserve">. A similar </w:t>
      </w:r>
      <w:ins w:id="259" w:author="Bernard Hallet" w:date="2014-02-23T08:35:00Z">
        <w:r w:rsidR="00F37A44">
          <w:t xml:space="preserve">convergent </w:t>
        </w:r>
      </w:ins>
      <w:r>
        <w:t>displacement field is found on the western side of the middle circle</w:t>
      </w:r>
      <w:del w:id="260" w:author="Bernard Hallet" w:date="2014-02-23T08:35:00Z">
        <w:r w:rsidDel="00F37A44">
          <w:delText xml:space="preserve">, </w:delText>
        </w:r>
      </w:del>
      <w:ins w:id="261" w:author="Bernard Hallet" w:date="2014-02-23T08:35:00Z">
        <w:r w:rsidR="00F37A44">
          <w:t xml:space="preserve">. </w:t>
        </w:r>
      </w:ins>
      <w:del w:id="262" w:author="Bernard Hallet" w:date="2014-02-23T08:35:00Z">
        <w:r w:rsidDel="00F37A44">
          <w:delText xml:space="preserve">but here the velocity component is pointing towards the northern circle. </w:delText>
        </w:r>
        <w:r w:rsidR="005B5B96" w:rsidDel="00F37A44">
          <w:delText>Thus, t</w:delText>
        </w:r>
        <w:r w:rsidDel="00F37A44">
          <w:delText xml:space="preserve">he convergence is not caused by a simple radial extension. </w:delText>
        </w:r>
      </w:del>
      <w:del w:id="263" w:author="Bernard Hallet" w:date="2014-02-23T08:39:00Z">
        <w:r w:rsidDel="0050767F">
          <w:delText>It is also unrelated to overall slope of the area. Probably, the c</w:delText>
        </w:r>
        <w:r w:rsidR="005B5B96" w:rsidDel="0050767F">
          <w:delText>onvergence is due to larger-</w:delText>
        </w:r>
        <w:r w:rsidDel="0050767F">
          <w:delText>scale variability of differential frost heave, governed by variability of parameters such as soil water content and snow accumulation.</w:delText>
        </w:r>
        <w:r w:rsidR="00FD1585" w:rsidDel="0050767F">
          <w:delText xml:space="preserve"> To some extent, the velocity patterns discussed in this paragraph could be due to low-frequency distortions in the photogrammetric bundle model. However, we believe that these patterns hold at least qualitatively, as they are partially of different shape than expected for such distortions, e.g. with sharp gradients.</w:delText>
        </w:r>
      </w:del>
      <w:ins w:id="264" w:author="Bernard Hallet" w:date="2014-02-23T08:40:00Z">
        <w:r w:rsidR="0050767F">
          <w:t xml:space="preserve">Our observations that, in places, </w:t>
        </w:r>
      </w:ins>
    </w:p>
    <w:p w14:paraId="69376774" w14:textId="73A14935" w:rsidR="003123FE" w:rsidRDefault="003123FE" w:rsidP="003123FE">
      <w:del w:id="265" w:author="Bernard Hallet" w:date="2014-02-23T08:40:00Z">
        <w:r w:rsidDel="0050767F">
          <w:delText xml:space="preserve">For some parts of the borders, </w:delText>
        </w:r>
      </w:del>
      <w:proofErr w:type="gramStart"/>
      <w:r>
        <w:t>stones</w:t>
      </w:r>
      <w:proofErr w:type="gramEnd"/>
      <w:r>
        <w:t xml:space="preserve"> move downslope at an angle to the maximum slope</w:t>
      </w:r>
      <w:del w:id="266" w:author="Bernard Hallet" w:date="2014-02-23T08:41:00Z">
        <w:r w:rsidDel="000F38C5">
          <w:delText>. The effect is</w:delText>
        </w:r>
      </w:del>
      <w:ins w:id="267" w:author="Bernard Hallet" w:date="2014-02-23T08:41:00Z">
        <w:r w:rsidR="000F38C5">
          <w:t xml:space="preserve"> suggest </w:t>
        </w:r>
      </w:ins>
      <w:ins w:id="268" w:author="Bernard Hallet" w:date="2014-02-23T09:49:00Z">
        <w:r w:rsidR="00052431">
          <w:t xml:space="preserve">significant border parallel </w:t>
        </w:r>
      </w:ins>
      <w:ins w:id="269" w:author="Bernard Hallet" w:date="2014-02-23T09:50:00Z">
        <w:r w:rsidR="00052431">
          <w:t xml:space="preserve">displacements, which is consistent </w:t>
        </w:r>
      </w:ins>
      <w:del w:id="270" w:author="Bernard Hallet" w:date="2014-02-23T09:50:00Z">
        <w:r w:rsidDel="00052431">
          <w:delText xml:space="preserve"> through time to displace borders in an along border direction, which is in accordance </w:delText>
        </w:r>
      </w:del>
      <w:r>
        <w:t xml:space="preserve">with the </w:t>
      </w:r>
      <w:r w:rsidR="005B5B96">
        <w:t xml:space="preserve">model by </w:t>
      </w:r>
      <w:hyperlink w:anchor="_ENREF_17" w:tooltip="Kessler, 2003 #7860" w:history="1">
        <w:r w:rsidR="00721DB9">
          <w:fldChar w:fldCharType="begin"/>
        </w:r>
        <w:r w:rsidR="00721DB9">
          <w:instrText xml:space="preserve"> ADDIN EN.CITE &lt;EndNote&gt;&lt;Cite AuthorYear="1"&gt;&lt;Author&gt;Kessler&lt;/Author&gt;&lt;Year&gt;2003&lt;/Year&gt;&lt;RecNum&gt;7860&lt;/RecNum&gt;&lt;DisplayText&gt;Kessler and Werner (2003)&lt;/DisplayText&gt;&lt;record&gt;&lt;rec-number&gt;7860&lt;/rec-number&gt;&lt;foreign-keys&gt;&lt;key app="EN" db-id="d2wsradv5ap2tbetw5vpzsecas2twa0vtvdv"&gt;7860&lt;/key&gt;&lt;/foreign-keys&gt;&lt;ref-type name="Journal Article"&gt;17&lt;/ref-type&gt;&lt;contributors&gt;&lt;authors&gt;&lt;author&gt;Kessler, M. A.&lt;/author&gt;&lt;author&gt;Werner, B. T.&lt;/author&gt;&lt;/authors&gt;&lt;/contributors&gt;&lt;titles&gt;&lt;title&gt;Self-organization of sorted patterned ground&lt;/title&gt;&lt;secondary-title&gt;Science&lt;/secondary-title&gt;&lt;/titles&gt;&lt;periodical&gt;&lt;full-title&gt;Science&lt;/full-title&gt;&lt;/periodical&gt;&lt;pages&gt;380-383&lt;/pages&gt;&lt;volume&gt;299&lt;/volume&gt;&lt;number&gt;5605&lt;/number&gt;&lt;dates&gt;&lt;year&gt;2003&lt;/year&gt;&lt;pub-dates&gt;&lt;date&gt;Jan&lt;/date&gt;&lt;/pub-dates&gt;&lt;/dates&gt;&lt;accession-num&gt;ISI:000180426800041&lt;/accession-num&gt;&lt;urls&gt;&lt;related-urls&gt;&lt;url&gt;&amp;lt;Go to ISI&amp;gt;://000180426800041 &lt;/url&gt;&lt;/related-urls&gt;&lt;/urls&gt;&lt;/record&gt;&lt;/Cite&gt;&lt;/EndNote&gt;</w:instrText>
        </w:r>
        <w:r w:rsidR="00721DB9">
          <w:fldChar w:fldCharType="separate"/>
        </w:r>
        <w:r w:rsidR="00721DB9">
          <w:rPr>
            <w:noProof/>
          </w:rPr>
          <w:t>Kessler and Werner (2003)</w:t>
        </w:r>
        <w:r w:rsidR="00721DB9">
          <w:fldChar w:fldCharType="end"/>
        </w:r>
      </w:hyperlink>
      <w:r w:rsidR="005B5B96">
        <w:t>.</w:t>
      </w:r>
    </w:p>
    <w:p w14:paraId="0D88AEDA" w14:textId="02CE0CFD" w:rsidR="002B0CD8" w:rsidRDefault="00F629DD" w:rsidP="003123FE">
      <w:r>
        <w:lastRenderedPageBreak/>
        <w:t xml:space="preserve">Whereas our measurements of surface kinematics do not enable retrieving vertical fluxes directly, they </w:t>
      </w:r>
      <w:del w:id="271" w:author="Bernard Hallet" w:date="2014-02-23T09:51:00Z">
        <w:r w:rsidDel="00052431">
          <w:delText>allow though for indirect conclusions</w:delText>
        </w:r>
      </w:del>
      <w:ins w:id="272" w:author="Bernard Hallet" w:date="2014-02-23T09:51:00Z">
        <w:r w:rsidR="00052431">
          <w:t>guide inferences</w:t>
        </w:r>
      </w:ins>
      <w:r>
        <w:t xml:space="preserve">. Assuming, at least roughly, mass conservation </w:t>
      </w:r>
      <w:del w:id="273" w:author="Bernard Hallet" w:date="2014-02-23T09:56:00Z">
        <w:r w:rsidDel="00052431">
          <w:delText>and surface-parallel movement only, the surface velocity field should exhibit radially decreasing speeds due to the divergence of the field. Instead, speeds are zero or below the detection level in the circle centres, and also decreasing close to the outer border of the inner domains</w:delText>
        </w:r>
      </w:del>
      <w:ins w:id="274" w:author="Bernard Hallet" w:date="2014-02-23T09:56:00Z">
        <w:r w:rsidR="00052431">
          <w:t xml:space="preserve">and long term maintenance of the micro-relief, </w:t>
        </w:r>
      </w:ins>
      <w:del w:id="275" w:author="Bernard Hallet" w:date="2014-02-23T09:56:00Z">
        <w:r w:rsidDel="00052431">
          <w:delText xml:space="preserve">. For most parts </w:delText>
        </w:r>
        <w:r w:rsidR="001160D7" w:rsidDel="00052431">
          <w:delText xml:space="preserve">of the inner domains speeds show no sign of outwards decrease. Thus, </w:delText>
        </w:r>
      </w:del>
      <w:r w:rsidR="001160D7">
        <w:t xml:space="preserve">our measurements </w:t>
      </w:r>
      <w:del w:id="276" w:author="Bernard Hallet" w:date="2014-02-23T09:57:00Z">
        <w:r w:rsidR="001160D7" w:rsidDel="00052431">
          <w:delText xml:space="preserve">indicate </w:delText>
        </w:r>
      </w:del>
      <w:ins w:id="277" w:author="Bernard Hallet" w:date="2014-02-23T09:57:00Z">
        <w:r w:rsidR="00052431">
          <w:t xml:space="preserve">suggest </w:t>
        </w:r>
      </w:ins>
      <w:r w:rsidR="001160D7">
        <w:t xml:space="preserve">that </w:t>
      </w:r>
      <w:del w:id="278" w:author="Bernard Hallet" w:date="2014-02-23T10:00:00Z">
        <w:r w:rsidR="001160D7" w:rsidDel="00324601">
          <w:delText>vertical emergence (</w:delText>
        </w:r>
      </w:del>
      <w:r w:rsidR="001160D7">
        <w:t>upwelling</w:t>
      </w:r>
      <w:del w:id="279" w:author="Bernard Hallet" w:date="2014-02-23T10:00:00Z">
        <w:r w:rsidR="001160D7" w:rsidDel="00324601">
          <w:delText>)</w:delText>
        </w:r>
      </w:del>
      <w:r w:rsidR="001160D7">
        <w:t xml:space="preserve"> of material </w:t>
      </w:r>
      <w:del w:id="280" w:author="Bernard Hallet" w:date="2014-02-23T09:57:00Z">
        <w:r w:rsidR="001160D7" w:rsidDel="00052431">
          <w:delText xml:space="preserve">to </w:delText>
        </w:r>
      </w:del>
      <w:ins w:id="281" w:author="Bernard Hallet" w:date="2014-02-23T09:57:00Z">
        <w:r w:rsidR="00052431">
          <w:t xml:space="preserve">must </w:t>
        </w:r>
      </w:ins>
      <w:r w:rsidR="001160D7">
        <w:t xml:space="preserve">compensate for </w:t>
      </w:r>
      <w:ins w:id="282" w:author="Bernard Hallet" w:date="2014-02-23T09:58:00Z">
        <w:r w:rsidR="00324601">
          <w:t xml:space="preserve">the general </w:t>
        </w:r>
      </w:ins>
      <w:r w:rsidR="001160D7">
        <w:t xml:space="preserve">horizontal divergence </w:t>
      </w:r>
      <w:del w:id="283" w:author="Bernard Hallet" w:date="2014-02-23T09:58:00Z">
        <w:r w:rsidR="001160D7" w:rsidDel="00324601">
          <w:delText xml:space="preserve">is expected </w:delText>
        </w:r>
      </w:del>
      <w:r w:rsidR="001160D7">
        <w:t xml:space="preserve">for much of the inner domains, </w:t>
      </w:r>
      <w:del w:id="284" w:author="Bernard Hallet" w:date="2014-02-23T09:59:00Z">
        <w:r w:rsidR="001160D7" w:rsidDel="00324601">
          <w:delText>except very close to the border towards the outer ridges</w:delText>
        </w:r>
        <w:r w:rsidR="00B0454A" w:rsidDel="00324601">
          <w:delText xml:space="preserve"> where </w:delText>
        </w:r>
      </w:del>
      <w:ins w:id="285" w:author="Bernard Hallet" w:date="2014-02-23T09:59:00Z">
        <w:r w:rsidR="00324601">
          <w:t xml:space="preserve">and </w:t>
        </w:r>
      </w:ins>
      <w:r w:rsidR="00B0454A">
        <w:t>sub</w:t>
      </w:r>
      <w:ins w:id="286" w:author="Bernard Hallet" w:date="2014-02-23T10:00:00Z">
        <w:r w:rsidR="00324601">
          <w:t xml:space="preserve">sidence must </w:t>
        </w:r>
      </w:ins>
      <w:ins w:id="287" w:author="Bernard Hallet" w:date="2014-02-23T10:01:00Z">
        <w:r w:rsidR="00324601">
          <w:t>predominate</w:t>
        </w:r>
      </w:ins>
      <w:ins w:id="288" w:author="Bernard Hallet" w:date="2014-02-23T10:00:00Z">
        <w:r w:rsidR="00324601">
          <w:t xml:space="preserve"> </w:t>
        </w:r>
      </w:ins>
      <w:ins w:id="289" w:author="Bernard Hallet" w:date="2014-02-23T10:01:00Z">
        <w:r w:rsidR="00324601">
          <w:t xml:space="preserve">in areas of horizontal convergence </w:t>
        </w:r>
      </w:ins>
      <w:ins w:id="290" w:author="Bernard Hallet" w:date="2014-02-23T10:03:00Z">
        <w:r w:rsidR="00324601">
          <w:t xml:space="preserve">primarily </w:t>
        </w:r>
      </w:ins>
      <w:ins w:id="291" w:author="Bernard Hallet" w:date="2014-02-23T10:04:00Z">
        <w:r w:rsidR="00324601">
          <w:t xml:space="preserve">along the outer of the inner domains and </w:t>
        </w:r>
      </w:ins>
      <w:del w:id="292" w:author="Bernard Hallet" w:date="2014-02-23T10:00:00Z">
        <w:r w:rsidR="00B0454A" w:rsidDel="00324601">
          <w:delText>mergence (downwelling) could happen</w:delText>
        </w:r>
      </w:del>
      <w:del w:id="293" w:author="Bernard Hallet" w:date="2014-02-23T10:05:00Z">
        <w:r w:rsidR="00B0454A" w:rsidDel="00324601">
          <w:delText xml:space="preserve">. This, in turn, suggests that much of the material submergence happens actually hidden </w:delText>
        </w:r>
      </w:del>
      <w:r w:rsidR="00B0454A">
        <w:t xml:space="preserve">under the </w:t>
      </w:r>
      <w:ins w:id="294" w:author="Bernard Hallet" w:date="2014-02-23T10:05:00Z">
        <w:r w:rsidR="00324601">
          <w:t xml:space="preserve">outer </w:t>
        </w:r>
      </w:ins>
      <w:r w:rsidR="00B0454A">
        <w:t>ridges</w:t>
      </w:r>
      <w:r w:rsidR="001160D7">
        <w:t xml:space="preserve">. </w:t>
      </w:r>
      <w:r w:rsidR="00B0454A">
        <w:t xml:space="preserve">This way, our measurements, indirectly, confirm </w:t>
      </w:r>
      <w:del w:id="295" w:author="Bernard Hallet" w:date="2014-02-23T10:08:00Z">
        <w:r w:rsidR="00B0454A" w:rsidDel="00332D1B">
          <w:delText xml:space="preserve">also </w:delText>
        </w:r>
      </w:del>
      <w:r w:rsidR="00B0454A">
        <w:t xml:space="preserve">the general up- and </w:t>
      </w:r>
      <w:proofErr w:type="spellStart"/>
      <w:r w:rsidR="00B0454A">
        <w:t>downwelling</w:t>
      </w:r>
      <w:proofErr w:type="spellEnd"/>
      <w:r w:rsidR="00B0454A">
        <w:t xml:space="preserve"> pattern </w:t>
      </w:r>
      <w:ins w:id="296" w:author="Bernard Hallet" w:date="2014-02-23T10:06:00Z">
        <w:r w:rsidR="00324601">
          <w:t xml:space="preserve">reported in previous studies </w:t>
        </w:r>
      </w:ins>
      <w:ins w:id="297" w:author="Bernard Hallet" w:date="2014-02-23T10:07:00Z">
        <w:r w:rsidR="00324601">
          <w:t>(</w:t>
        </w:r>
        <w:r w:rsidR="00324601">
          <w:rPr>
            <w:noProof/>
          </w:rPr>
          <w:t>Hallet and Prestrud, 1986</w:t>
        </w:r>
        <w:r w:rsidR="00332D1B">
          <w:rPr>
            <w:noProof/>
          </w:rPr>
          <w:t>, Pissart and others</w:t>
        </w:r>
        <w:r w:rsidR="00324601">
          <w:rPr>
            <w:noProof/>
          </w:rPr>
          <w:t xml:space="preserve">) </w:t>
        </w:r>
      </w:ins>
      <w:ins w:id="298" w:author="Bernard Hallet" w:date="2014-02-23T10:06:00Z">
        <w:r w:rsidR="00324601">
          <w:t xml:space="preserve">and </w:t>
        </w:r>
      </w:ins>
      <w:del w:id="299" w:author="Bernard Hallet" w:date="2014-02-23T10:06:00Z">
        <w:r w:rsidR="00B0454A" w:rsidDel="00324601">
          <w:delText xml:space="preserve">predicted </w:delText>
        </w:r>
      </w:del>
      <w:ins w:id="300" w:author="Bernard Hallet" w:date="2014-02-23T10:06:00Z">
        <w:r w:rsidR="00324601">
          <w:t>model</w:t>
        </w:r>
      </w:ins>
      <w:ins w:id="301" w:author="Bernard Hallet" w:date="2014-02-23T10:07:00Z">
        <w:r w:rsidR="00324601">
          <w:t>l</w:t>
        </w:r>
      </w:ins>
      <w:ins w:id="302" w:author="Bernard Hallet" w:date="2014-02-23T10:06:00Z">
        <w:r w:rsidR="00324601">
          <w:t xml:space="preserve">ed </w:t>
        </w:r>
      </w:ins>
      <w:r w:rsidR="00B0454A">
        <w:t xml:space="preserve">by </w:t>
      </w:r>
      <w:hyperlink w:anchor="_ENREF_17" w:tooltip="Kessler, 2003 #7860" w:history="1">
        <w:r w:rsidR="00721DB9">
          <w:fldChar w:fldCharType="begin"/>
        </w:r>
        <w:r w:rsidR="00721DB9">
          <w:instrText xml:space="preserve"> ADDIN EN.CITE &lt;EndNote&gt;&lt;Cite AuthorYear="1"&gt;&lt;Author&gt;Kessler&lt;/Author&gt;&lt;Year&gt;2003&lt;/Year&gt;&lt;RecNum&gt;7860&lt;/RecNum&gt;&lt;DisplayText&gt;Kessler and Werner (2003)&lt;/DisplayText&gt;&lt;record&gt;&lt;rec-number&gt;7860&lt;/rec-number&gt;&lt;foreign-keys&gt;&lt;key app="EN" db-id="d2wsradv5ap2tbetw5vpzsecas2twa0vtvdv"&gt;7860&lt;/key&gt;&lt;/foreign-keys&gt;&lt;ref-type name="Journal Article"&gt;17&lt;/ref-type&gt;&lt;contributors&gt;&lt;authors&gt;&lt;author&gt;Kessler, M. A.&lt;/author&gt;&lt;author&gt;Werner, B. T.&lt;/author&gt;&lt;/authors&gt;&lt;/contributors&gt;&lt;titles&gt;&lt;title&gt;Self-organization of sorted patterned ground&lt;/title&gt;&lt;secondary-title&gt;Science&lt;/secondary-title&gt;&lt;/titles&gt;&lt;periodical&gt;&lt;full-title&gt;Science&lt;/full-title&gt;&lt;/periodical&gt;&lt;pages&gt;380-383&lt;/pages&gt;&lt;volume&gt;299&lt;/volume&gt;&lt;number&gt;5605&lt;/number&gt;&lt;dates&gt;&lt;year&gt;2003&lt;/year&gt;&lt;pub-dates&gt;&lt;date&gt;Jan&lt;/date&gt;&lt;/pub-dates&gt;&lt;/dates&gt;&lt;accession-num&gt;ISI:000180426800041&lt;/accession-num&gt;&lt;urls&gt;&lt;related-urls&gt;&lt;url&gt;&amp;lt;Go to ISI&amp;gt;://000180426800041 &lt;/url&gt;&lt;/related-urls&gt;&lt;/urls&gt;&lt;/record&gt;&lt;/Cite&gt;&lt;/EndNote&gt;</w:instrText>
        </w:r>
        <w:r w:rsidR="00721DB9">
          <w:fldChar w:fldCharType="separate"/>
        </w:r>
        <w:r w:rsidR="00721DB9">
          <w:rPr>
            <w:noProof/>
          </w:rPr>
          <w:t>Kessler and Werner (2003)</w:t>
        </w:r>
        <w:r w:rsidR="00721DB9">
          <w:fldChar w:fldCharType="end"/>
        </w:r>
      </w:hyperlink>
      <w:r w:rsidR="00B0454A">
        <w:t>.</w:t>
      </w:r>
      <w:r>
        <w:t xml:space="preserve"> </w:t>
      </w:r>
    </w:p>
    <w:p w14:paraId="4FA88F47" w14:textId="77777777" w:rsidR="002916FF" w:rsidRPr="006E7DA2" w:rsidRDefault="00810A29" w:rsidP="00810A29">
      <w:pPr>
        <w:pStyle w:val="Heading1"/>
      </w:pPr>
      <w:r w:rsidRPr="006E7DA2">
        <w:t>Conclusions</w:t>
      </w:r>
    </w:p>
    <w:p w14:paraId="108D6579" w14:textId="0168C42B" w:rsidR="00810A29" w:rsidRDefault="00056037" w:rsidP="00114C03">
      <w:r>
        <w:t>We apply for the first time the Structure-from-Motion technology (</w:t>
      </w:r>
      <w:proofErr w:type="spellStart"/>
      <w:r>
        <w:t>SfM</w:t>
      </w:r>
      <w:proofErr w:type="spellEnd"/>
      <w:r>
        <w:t xml:space="preserve">) to </w:t>
      </w:r>
      <w:proofErr w:type="spellStart"/>
      <w:proofErr w:type="gramStart"/>
      <w:r>
        <w:t>periglacial</w:t>
      </w:r>
      <w:proofErr w:type="spellEnd"/>
      <w:r>
        <w:t xml:space="preserve"> patterned</w:t>
      </w:r>
      <w:proofErr w:type="gramEnd"/>
      <w:r>
        <w:t xml:space="preserve"> ground based </w:t>
      </w:r>
      <w:r w:rsidR="00CC0D93">
        <w:t xml:space="preserve">on </w:t>
      </w:r>
      <w:r>
        <w:t xml:space="preserve">repeat terrestrial </w:t>
      </w:r>
      <w:r w:rsidR="00CC0D93">
        <w:t xml:space="preserve">photography. This way we measure horizontal and vertical components of 3-year surface displacements over three sorted soil circles at </w:t>
      </w:r>
      <w:proofErr w:type="spellStart"/>
      <w:r w:rsidR="00CC0D93">
        <w:t>Kvadehuksletta</w:t>
      </w:r>
      <w:proofErr w:type="spellEnd"/>
      <w:r w:rsidR="00CC0D93">
        <w:t>, Spitsbergen, wit</w:t>
      </w:r>
      <w:r w:rsidR="007649C3">
        <w:t>h an accuracy of a few millimet</w:t>
      </w:r>
      <w:r w:rsidR="00CC0D93">
        <w:t xml:space="preserve">res. Our results confirm the </w:t>
      </w:r>
      <w:del w:id="303" w:author="Bernard Hallet" w:date="2014-02-23T10:09:00Z">
        <w:r w:rsidR="00CC0D93" w:rsidDel="00165285">
          <w:delText xml:space="preserve">large </w:delText>
        </w:r>
      </w:del>
      <w:proofErr w:type="spellStart"/>
      <w:ins w:id="304" w:author="Bernard Hallet" w:date="2014-02-23T10:09:00Z">
        <w:r w:rsidR="00165285">
          <w:t>considerbale</w:t>
        </w:r>
        <w:proofErr w:type="spellEnd"/>
        <w:r w:rsidR="00165285">
          <w:t xml:space="preserve"> </w:t>
        </w:r>
      </w:ins>
      <w:r w:rsidR="00CC0D93">
        <w:t xml:space="preserve">potential of </w:t>
      </w:r>
      <w:proofErr w:type="spellStart"/>
      <w:r w:rsidR="00CC0D93">
        <w:t>SfM</w:t>
      </w:r>
      <w:proofErr w:type="spellEnd"/>
      <w:r w:rsidR="00CC0D93">
        <w:t xml:space="preserve"> for in-situ studies of </w:t>
      </w:r>
      <w:proofErr w:type="spellStart"/>
      <w:r w:rsidR="00CC0D93">
        <w:t>cryospheric</w:t>
      </w:r>
      <w:proofErr w:type="spellEnd"/>
      <w:r w:rsidR="00CC0D93">
        <w:t xml:space="preserve"> and geo</w:t>
      </w:r>
      <w:r w:rsidR="00B0454A">
        <w:t xml:space="preserve">morphological surface processes and, specifically, that it is possible to extract high resolution 3D surface displacement patterns of patterned ground features, even over relatively short timescales. The error estimates for vertical precision of the models are </w:t>
      </w:r>
      <w:del w:id="305" w:author="Bernard Hallet" w:date="2014-02-23T10:09:00Z">
        <w:r w:rsidR="00B0454A" w:rsidDel="00165285">
          <w:delText xml:space="preserve">in </w:delText>
        </w:r>
      </w:del>
      <w:ins w:id="306" w:author="Bernard Hallet" w:date="2014-02-23T10:09:00Z">
        <w:r w:rsidR="00165285">
          <w:t xml:space="preserve">on </w:t>
        </w:r>
      </w:ins>
      <w:r w:rsidR="00B0454A">
        <w:t xml:space="preserve">the order of </w:t>
      </w:r>
      <w:del w:id="307" w:author="Bernard Hallet" w:date="2014-02-23T10:10:00Z">
        <w:r w:rsidR="00B0454A" w:rsidRPr="006E7DA2" w:rsidDel="00165285">
          <w:delText>±</w:delText>
        </w:r>
      </w:del>
      <w:r w:rsidR="00B0454A" w:rsidRPr="006E7DA2">
        <w:t>6 mm</w:t>
      </w:r>
      <w:ins w:id="308" w:author="Bernard Hallet" w:date="2014-02-23T10:10:00Z">
        <w:r w:rsidR="00165285">
          <w:t>,</w:t>
        </w:r>
      </w:ins>
      <w:r w:rsidR="00B0454A">
        <w:t xml:space="preserve"> which is well below the actual relative displacements revealed for large parts of the investigated area.</w:t>
      </w:r>
    </w:p>
    <w:p w14:paraId="1B7A7BCC" w14:textId="5BE818BD" w:rsidR="00CC0D93" w:rsidRDefault="00CC0D93" w:rsidP="00114C03">
      <w:r>
        <w:t>Our results for horizontal velocities with rates of up to 2-3 cm a</w:t>
      </w:r>
      <w:r w:rsidRPr="00CC0D93">
        <w:rPr>
          <w:vertAlign w:val="superscript"/>
        </w:rPr>
        <w:t>-1</w:t>
      </w:r>
      <w:r>
        <w:t xml:space="preserve"> for both the inner, fine-</w:t>
      </w:r>
      <w:del w:id="309" w:author="Bernard Hallet" w:date="2014-02-23T10:11:00Z">
        <w:r w:rsidDel="00165285">
          <w:delText xml:space="preserve">domain </w:delText>
        </w:r>
      </w:del>
      <w:ins w:id="310" w:author="Bernard Hallet" w:date="2014-02-23T10:11:00Z">
        <w:r w:rsidR="00165285">
          <w:t xml:space="preserve">grained </w:t>
        </w:r>
      </w:ins>
      <w:r>
        <w:t xml:space="preserve">parts of the circles and the outer, </w:t>
      </w:r>
      <w:del w:id="311" w:author="Bernard Hallet" w:date="2014-02-23T10:11:00Z">
        <w:r w:rsidDel="00165285">
          <w:delText>course-domain</w:delText>
        </w:r>
      </w:del>
      <w:ins w:id="312" w:author="Bernard Hallet" w:date="2014-02-23T10:11:00Z">
        <w:r w:rsidR="00165285">
          <w:t>gravel</w:t>
        </w:r>
      </w:ins>
      <w:r>
        <w:t xml:space="preserve"> ridges around them </w:t>
      </w:r>
      <w:del w:id="313" w:author="Bernard Hallet" w:date="2014-02-23T10:11:00Z">
        <w:r w:rsidDel="00165285">
          <w:delText xml:space="preserve">on </w:delText>
        </w:r>
      </w:del>
      <w:r>
        <w:t xml:space="preserve">overall confirm </w:t>
      </w:r>
      <w:ins w:id="314" w:author="Bernard Hallet" w:date="2014-02-23T10:12:00Z">
        <w:r w:rsidR="00165285">
          <w:t>previous, relatively sparse observations and inferences</w:t>
        </w:r>
      </w:ins>
      <w:ins w:id="315" w:author="Bernard Hallet" w:date="2014-02-23T10:13:00Z">
        <w:r w:rsidR="00165285">
          <w:t xml:space="preserve"> (Hallet and others)</w:t>
        </w:r>
      </w:ins>
      <w:ins w:id="316" w:author="Bernard Hallet" w:date="2014-02-23T10:12:00Z">
        <w:r w:rsidR="00165285">
          <w:t xml:space="preserve">, and </w:t>
        </w:r>
      </w:ins>
      <w:r>
        <w:t>model pred</w:t>
      </w:r>
      <w:r w:rsidR="00285CC2">
        <w:t xml:space="preserve">ictions </w:t>
      </w:r>
      <w:r w:rsidR="00285CC2">
        <w:fldChar w:fldCharType="begin"/>
      </w:r>
      <w:r w:rsidR="00285CC2">
        <w:instrText xml:space="preserve"> ADDIN EN.CITE &lt;EndNote&gt;&lt;Cite&gt;&lt;Author&gt;Kessler&lt;/Author&gt;&lt;Year&gt;2003&lt;/Year&gt;&lt;RecNum&gt;7860&lt;/RecNum&gt;&lt;DisplayText&gt;(Kessler and Werner, 2003)&lt;/DisplayText&gt;&lt;record&gt;&lt;rec-number&gt;7860&lt;/rec-number&gt;&lt;foreign-keys&gt;&lt;key app="EN" db-id="d2wsradv5ap2tbetw5vpzsecas2twa0vtvdv"&gt;7860&lt;/key&gt;&lt;/foreign-keys&gt;&lt;ref-type name="Journal Article"&gt;17&lt;/ref-type&gt;&lt;contributors&gt;&lt;authors&gt;&lt;author&gt;Kessler, M. A.&lt;/author&gt;&lt;author&gt;Werner, B. T.&lt;/author&gt;&lt;/authors&gt;&lt;/contributors&gt;&lt;titles&gt;&lt;title&gt;Self-organization of sorted patterned ground&lt;/title&gt;&lt;secondary-title&gt;Science&lt;/secondary-title&gt;&lt;/titles&gt;&lt;periodical&gt;&lt;full-title&gt;Science&lt;/full-title&gt;&lt;/periodical&gt;&lt;pages&gt;380-383&lt;/pages&gt;&lt;volume&gt;299&lt;/volume&gt;&lt;number&gt;5605&lt;/number&gt;&lt;dates&gt;&lt;year&gt;2003&lt;/year&gt;&lt;pub-dates&gt;&lt;date&gt;Jan&lt;/date&gt;&lt;/pub-dates&gt;&lt;/dates&gt;&lt;accession-num&gt;ISI:000180426800041&lt;/accession-num&gt;&lt;urls&gt;&lt;related-urls&gt;&lt;url&gt;&amp;lt;Go to ISI&amp;gt;://000180426800041 &lt;/url&gt;&lt;/related-urls&gt;&lt;/urls&gt;&lt;/record&gt;&lt;/Cite&gt;&lt;/EndNote&gt;</w:instrText>
      </w:r>
      <w:r w:rsidR="00285CC2">
        <w:fldChar w:fldCharType="separate"/>
      </w:r>
      <w:r w:rsidR="00285CC2">
        <w:rPr>
          <w:noProof/>
        </w:rPr>
        <w:t>(</w:t>
      </w:r>
      <w:hyperlink w:anchor="_ENREF_17" w:tooltip="Kessler, 2003 #7860" w:history="1">
        <w:r w:rsidR="00721DB9">
          <w:rPr>
            <w:noProof/>
          </w:rPr>
          <w:t>Kessler and Werner, 2003</w:t>
        </w:r>
      </w:hyperlink>
      <w:r w:rsidR="00285CC2">
        <w:rPr>
          <w:noProof/>
        </w:rPr>
        <w:t>)</w:t>
      </w:r>
      <w:r w:rsidR="00285CC2">
        <w:fldChar w:fldCharType="end"/>
      </w:r>
      <w:r w:rsidR="00285CC2">
        <w:t xml:space="preserve"> of a radial convection cell-like circulation of inner parts</w:t>
      </w:r>
      <w:del w:id="317" w:author="Bernard Hallet" w:date="2014-02-23T10:27:00Z">
        <w:r w:rsidR="00285CC2" w:rsidDel="00263CA4">
          <w:delText xml:space="preserve">, which drives also mass accumulation and turnover in opposite </w:delText>
        </w:r>
        <w:r w:rsidR="007649C3" w:rsidDel="00263CA4">
          <w:delText xml:space="preserve">rotation </w:delText>
        </w:r>
        <w:r w:rsidR="00285CC2" w:rsidDel="00263CA4">
          <w:delText xml:space="preserve">direction on </w:delText>
        </w:r>
      </w:del>
      <w:ins w:id="318" w:author="Bernard Hallet" w:date="2014-02-23T10:27:00Z">
        <w:r w:rsidR="00263CA4">
          <w:t xml:space="preserve"> and complementary circulation in </w:t>
        </w:r>
      </w:ins>
      <w:commentRangeStart w:id="319"/>
      <w:r w:rsidR="00285CC2">
        <w:t>the</w:t>
      </w:r>
      <w:commentRangeEnd w:id="319"/>
      <w:r w:rsidR="00263CA4">
        <w:rPr>
          <w:rStyle w:val="CommentReference"/>
        </w:rPr>
        <w:commentReference w:id="319"/>
      </w:r>
      <w:r w:rsidR="00285CC2">
        <w:t xml:space="preserve"> outer rings</w:t>
      </w:r>
      <w:r w:rsidR="00F66509">
        <w:t xml:space="preserve"> (Fig. 9</w:t>
      </w:r>
      <w:r w:rsidR="0021217F">
        <w:t>)</w:t>
      </w:r>
      <w:r w:rsidR="00285CC2">
        <w:t xml:space="preserve">. </w:t>
      </w:r>
      <w:r w:rsidR="007649C3">
        <w:t xml:space="preserve">Also in agreement with </w:t>
      </w:r>
      <w:ins w:id="320" w:author="Bernard Hallet" w:date="2014-02-23T10:30:00Z">
        <w:r w:rsidR="00543E03">
          <w:t xml:space="preserve">prior observations and results from </w:t>
        </w:r>
      </w:ins>
      <w:r w:rsidR="007649C3">
        <w:t>this model,</w:t>
      </w:r>
      <w:r w:rsidR="00285CC2">
        <w:t xml:space="preserve"> high values of image correlation between the two measurement epochs and visual inspection of the repeat </w:t>
      </w:r>
      <w:proofErr w:type="spellStart"/>
      <w:r w:rsidR="00285CC2">
        <w:t>orthoimages</w:t>
      </w:r>
      <w:proofErr w:type="spellEnd"/>
      <w:r w:rsidR="00285CC2">
        <w:t xml:space="preserve"> point to</w:t>
      </w:r>
      <w:del w:id="321" w:author="Bernard Hallet" w:date="2014-02-23T10:31:00Z">
        <w:r w:rsidR="00285CC2" w:rsidDel="00543E03">
          <w:delText xml:space="preserve"> a</w:delText>
        </w:r>
      </w:del>
      <w:r w:rsidR="00285CC2">
        <w:t xml:space="preserve"> highly coherent surface deformation in the inner circle</w:t>
      </w:r>
      <w:r w:rsidR="007649C3">
        <w:t>s</w:t>
      </w:r>
      <w:del w:id="322" w:author="Bernard Hallet" w:date="2014-02-23T10:31:00Z">
        <w:r w:rsidR="007649C3" w:rsidDel="00543E03">
          <w:delText>, and</w:delText>
        </w:r>
      </w:del>
      <w:ins w:id="323" w:author="Bernard Hallet" w:date="2014-02-23T10:31:00Z">
        <w:r w:rsidR="00543E03">
          <w:t>;</w:t>
        </w:r>
      </w:ins>
      <w:r w:rsidR="0009578C">
        <w:t xml:space="preserve"> </w:t>
      </w:r>
      <w:ins w:id="324" w:author="Bernard Hallet" w:date="2014-02-23T10:31:00Z">
        <w:r w:rsidR="00543E03">
          <w:t xml:space="preserve">in contrast, </w:t>
        </w:r>
      </w:ins>
      <w:del w:id="325" w:author="Bernard Hallet" w:date="2014-02-23T10:32:00Z">
        <w:r w:rsidR="007649C3" w:rsidDel="00543E03">
          <w:delText xml:space="preserve">reduced </w:delText>
        </w:r>
      </w:del>
      <w:r w:rsidR="007649C3">
        <w:t xml:space="preserve">image correlation values on the outer ridges are </w:t>
      </w:r>
      <w:ins w:id="326" w:author="Bernard Hallet" w:date="2014-02-23T10:32:00Z">
        <w:r w:rsidR="00543E03">
          <w:t xml:space="preserve">lower </w:t>
        </w:r>
      </w:ins>
      <w:r w:rsidR="007649C3">
        <w:t>due</w:t>
      </w:r>
      <w:r w:rsidR="0009578C">
        <w:t xml:space="preserve"> </w:t>
      </w:r>
      <w:r w:rsidR="007649C3">
        <w:t>to stones or groups of stones sliding or tipping individually</w:t>
      </w:r>
      <w:del w:id="327" w:author="Bernard Hallet" w:date="2014-02-23T10:32:00Z">
        <w:r w:rsidR="007649C3" w:rsidDel="00543E03">
          <w:delText xml:space="preserve"> without coherence over larger areas</w:delText>
        </w:r>
      </w:del>
      <w:r w:rsidR="007649C3">
        <w:t>.</w:t>
      </w:r>
      <w:r w:rsidR="0009578C">
        <w:t xml:space="preserve"> </w:t>
      </w:r>
      <w:r w:rsidR="007649C3">
        <w:t>However, o</w:t>
      </w:r>
      <w:r w:rsidR="00285CC2">
        <w:t xml:space="preserve">ver the observational period the velocity pattern found is less homogenous than </w:t>
      </w:r>
      <w:r w:rsidR="00D814F8">
        <w:t xml:space="preserve">expected from </w:t>
      </w:r>
      <w:del w:id="328" w:author="Bernard Hallet" w:date="2014-02-23T10:33:00Z">
        <w:r w:rsidR="00D814F8" w:rsidDel="00543E03">
          <w:delText xml:space="preserve">above </w:delText>
        </w:r>
      </w:del>
      <w:ins w:id="329" w:author="Bernard Hallet" w:date="2014-02-23T10:33:00Z">
        <w:r w:rsidR="00543E03">
          <w:t xml:space="preserve">past observations and </w:t>
        </w:r>
      </w:ins>
      <w:del w:id="330" w:author="Bernard Hallet" w:date="2014-02-23T10:33:00Z">
        <w:r w:rsidR="00D814F8" w:rsidDel="00543E03">
          <w:delText xml:space="preserve">numerical </w:delText>
        </w:r>
      </w:del>
      <w:r w:rsidR="00D814F8">
        <w:t>model</w:t>
      </w:r>
      <w:ins w:id="331" w:author="Bernard Hallet" w:date="2014-02-23T10:33:00Z">
        <w:r w:rsidR="00543E03">
          <w:t xml:space="preserve"> results.</w:t>
        </w:r>
      </w:ins>
      <w:r w:rsidR="00D814F8">
        <w:t xml:space="preserve"> </w:t>
      </w:r>
      <w:ins w:id="332" w:author="Bernard Hallet" w:date="2014-02-23T10:35:00Z">
        <w:r w:rsidR="00543E03">
          <w:t>Moreover, considerable complexity is evident in the</w:t>
        </w:r>
        <w:r w:rsidR="00813F39">
          <w:t xml:space="preserve"> 3-year lateral displacements.  G</w:t>
        </w:r>
        <w:r w:rsidR="00543E03">
          <w:t xml:space="preserve">iven the </w:t>
        </w:r>
      </w:ins>
      <w:ins w:id="333" w:author="Bernard Hallet" w:date="2014-02-23T10:37:00Z">
        <w:r w:rsidR="00543E03">
          <w:t>regular round</w:t>
        </w:r>
      </w:ins>
      <w:ins w:id="334" w:author="Bernard Hallet" w:date="2014-02-23T10:35:00Z">
        <w:r w:rsidR="00543E03">
          <w:t xml:space="preserve"> geometry</w:t>
        </w:r>
      </w:ins>
      <w:ins w:id="335" w:author="Bernard Hallet" w:date="2014-02-23T10:39:00Z">
        <w:r w:rsidR="00813F39">
          <w:t>, which</w:t>
        </w:r>
      </w:ins>
      <w:ins w:id="336" w:author="Bernard Hallet" w:date="2014-02-23T10:37:00Z">
        <w:r w:rsidR="00543E03">
          <w:t xml:space="preserve"> is often the striking characteristic of sorted circles</w:t>
        </w:r>
      </w:ins>
      <w:ins w:id="337" w:author="Bernard Hallet" w:date="2014-02-23T10:35:00Z">
        <w:r w:rsidR="00543E03">
          <w:t xml:space="preserve">, the considerable motion in non-radial directions is </w:t>
        </w:r>
      </w:ins>
      <w:ins w:id="338" w:author="Bernard Hallet" w:date="2014-02-23T10:36:00Z">
        <w:r w:rsidR="00543E03">
          <w:t xml:space="preserve">somewhat </w:t>
        </w:r>
      </w:ins>
      <w:ins w:id="339" w:author="Bernard Hallet" w:date="2014-02-23T10:35:00Z">
        <w:r w:rsidR="00543E03">
          <w:lastRenderedPageBreak/>
          <w:t>surprising</w:t>
        </w:r>
      </w:ins>
      <w:ins w:id="340" w:author="Bernard Hallet" w:date="2014-02-23T10:39:00Z">
        <w:r w:rsidR="00813F39">
          <w:t>.  On the other hand it</w:t>
        </w:r>
      </w:ins>
      <w:ins w:id="341" w:author="Bernard Hallet" w:date="2014-02-23T10:36:00Z">
        <w:r w:rsidR="00543E03">
          <w:t xml:space="preserve"> would help account for </w:t>
        </w:r>
      </w:ins>
      <w:del w:id="342" w:author="Bernard Hallet" w:date="2014-02-23T10:35:00Z">
        <w:r w:rsidR="00D814F8" w:rsidDel="00543E03">
          <w:delText>and</w:delText>
        </w:r>
        <w:r w:rsidR="00285CC2" w:rsidDel="00543E03">
          <w:delText xml:space="preserve"> velocity magnitudes seem not to be governed by slope gradient alone. </w:delText>
        </w:r>
      </w:del>
      <w:del w:id="343" w:author="Bernard Hallet" w:date="2014-02-23T10:36:00Z">
        <w:r w:rsidR="00D814F8" w:rsidDel="00543E03">
          <w:delText>T</w:delText>
        </w:r>
        <w:r w:rsidR="00EE4C95" w:rsidDel="00543E03">
          <w:delText xml:space="preserve">hese spatial variations of </w:delText>
        </w:r>
        <w:r w:rsidR="00B0454A" w:rsidDel="00543E03">
          <w:delText xml:space="preserve">surface </w:delText>
        </w:r>
        <w:r w:rsidR="00EE4C95" w:rsidDel="00543E03">
          <w:delText xml:space="preserve">velocities and thus </w:delText>
        </w:r>
        <w:r w:rsidR="00B0454A" w:rsidDel="00543E03">
          <w:delText xml:space="preserve">potential </w:delText>
        </w:r>
        <w:r w:rsidR="00EE4C95" w:rsidDel="00543E03">
          <w:delText xml:space="preserve">un-symmetric mass flux could lead to an </w:delText>
        </w:r>
      </w:del>
      <w:r w:rsidR="00D814F8">
        <w:t xml:space="preserve">un-symmetric </w:t>
      </w:r>
      <w:r w:rsidR="00EE4C95">
        <w:t xml:space="preserve">development of circle shapes, as </w:t>
      </w:r>
      <w:r w:rsidR="00B0454A">
        <w:t xml:space="preserve">indeed </w:t>
      </w:r>
      <w:r w:rsidR="00EE4C95">
        <w:t>also found in nature</w:t>
      </w:r>
      <w:ins w:id="344" w:author="Bernard Hallet" w:date="2014-02-23T10:39:00Z">
        <w:r w:rsidR="00813F39">
          <w:t xml:space="preserve"> (Figures</w:t>
        </w:r>
        <w:proofErr w:type="gramStart"/>
        <w:r w:rsidR="00813F39">
          <w:t>..</w:t>
        </w:r>
        <w:proofErr w:type="gramEnd"/>
        <w:r w:rsidR="00813F39">
          <w:t>)</w:t>
        </w:r>
      </w:ins>
      <w:r w:rsidR="00EE4C95">
        <w:t>.</w:t>
      </w:r>
    </w:p>
    <w:p w14:paraId="44EBF45C" w14:textId="4FFC4A80" w:rsidR="007502FE" w:rsidRDefault="007649C3" w:rsidP="00114C03">
      <w:r>
        <w:t>Elevation on the circles is stable or slightly rising by up to 0.7 cm a</w:t>
      </w:r>
      <w:r w:rsidRPr="00D814F8">
        <w:rPr>
          <w:vertAlign w:val="superscript"/>
        </w:rPr>
        <w:t>-1</w:t>
      </w:r>
      <w:r>
        <w:t xml:space="preserve"> in the circle centre and on the inner slopes of the surrounding ridges</w:t>
      </w:r>
      <w:r w:rsidR="00CA5AE7">
        <w:t>, but lowering up to 1.5 cm a</w:t>
      </w:r>
      <w:r w:rsidR="00CA5AE7" w:rsidRPr="00D814F8">
        <w:rPr>
          <w:vertAlign w:val="superscript"/>
        </w:rPr>
        <w:t>-1</w:t>
      </w:r>
      <w:r w:rsidR="00CA5AE7">
        <w:t xml:space="preserve"> at the outer parts of the inner, fine-domain circle areas and the directly adjacent </w:t>
      </w:r>
      <w:r w:rsidR="00D814F8">
        <w:t xml:space="preserve">lower </w:t>
      </w:r>
      <w:del w:id="345" w:author="Bernard Hallet" w:date="2014-02-23T11:03:00Z">
        <w:r w:rsidR="00CA5AE7" w:rsidDel="00704D8C">
          <w:delText xml:space="preserve">slopes </w:delText>
        </w:r>
      </w:del>
      <w:ins w:id="346" w:author="Bernard Hallet" w:date="2014-02-23T11:03:00Z">
        <w:r w:rsidR="00704D8C">
          <w:t xml:space="preserve">portions </w:t>
        </w:r>
      </w:ins>
      <w:r w:rsidR="00CA5AE7">
        <w:t xml:space="preserve">of the </w:t>
      </w:r>
      <w:del w:id="347" w:author="Bernard Hallet" w:date="2014-02-23T11:01:00Z">
        <w:r w:rsidR="00CA5AE7" w:rsidDel="00704D8C">
          <w:delText>course</w:delText>
        </w:r>
      </w:del>
      <w:ins w:id="348" w:author="Bernard Hallet" w:date="2014-02-23T11:01:00Z">
        <w:r w:rsidR="00704D8C">
          <w:t>coarse</w:t>
        </w:r>
      </w:ins>
      <w:r w:rsidR="00CA5AE7">
        <w:t>-</w:t>
      </w:r>
      <w:del w:id="349" w:author="Bernard Hallet" w:date="2014-02-23T11:01:00Z">
        <w:r w:rsidR="00CA5AE7" w:rsidDel="00704D8C">
          <w:delText xml:space="preserve">domain </w:delText>
        </w:r>
      </w:del>
      <w:ins w:id="350" w:author="Bernard Hallet" w:date="2014-02-23T11:01:00Z">
        <w:r w:rsidR="00704D8C">
          <w:t xml:space="preserve">grained </w:t>
        </w:r>
      </w:ins>
      <w:r w:rsidR="00CA5AE7">
        <w:t>ridges</w:t>
      </w:r>
      <w:r w:rsidR="00F66509">
        <w:t xml:space="preserve"> (Fig. 9</w:t>
      </w:r>
      <w:r w:rsidR="0021217F">
        <w:t>)</w:t>
      </w:r>
      <w:r w:rsidR="00CA5AE7">
        <w:t xml:space="preserve">. </w:t>
      </w:r>
      <w:commentRangeStart w:id="351"/>
      <w:del w:id="352" w:author="Bernard Hallet" w:date="2014-02-23T11:04:00Z">
        <w:r w:rsidR="008B3A17" w:rsidDel="00704D8C">
          <w:delText xml:space="preserve">In this zone, most material submergence is expected. </w:delText>
        </w:r>
      </w:del>
      <w:r w:rsidR="008B3A17">
        <w:t>The</w:t>
      </w:r>
      <w:commentRangeEnd w:id="351"/>
      <w:r w:rsidR="00704D8C">
        <w:rPr>
          <w:rStyle w:val="CommentReference"/>
        </w:rPr>
        <w:commentReference w:id="351"/>
      </w:r>
      <w:r w:rsidR="00CA5AE7">
        <w:t xml:space="preserve"> short-term change of </w:t>
      </w:r>
      <w:proofErr w:type="spellStart"/>
      <w:r w:rsidR="00CA5AE7">
        <w:t>microrelief</w:t>
      </w:r>
      <w:proofErr w:type="spellEnd"/>
      <w:r w:rsidR="00CA5AE7">
        <w:t xml:space="preserve"> </w:t>
      </w:r>
      <w:r w:rsidR="008B3A17">
        <w:t xml:space="preserve">found </w:t>
      </w:r>
      <w:proofErr w:type="gramStart"/>
      <w:r w:rsidR="00CA5AE7">
        <w:t>cannot</w:t>
      </w:r>
      <w:proofErr w:type="gramEnd"/>
      <w:r w:rsidR="00CA5AE7">
        <w:t xml:space="preserve"> be sustained</w:t>
      </w:r>
      <w:r>
        <w:t xml:space="preserve"> </w:t>
      </w:r>
      <w:r w:rsidR="00CA5AE7">
        <w:t>over longer time scales</w:t>
      </w:r>
      <w:r w:rsidR="00D814F8">
        <w:t xml:space="preserve"> as slopes would </w:t>
      </w:r>
      <w:del w:id="353" w:author="Bernard Hallet" w:date="2014-02-23T11:07:00Z">
        <w:r w:rsidR="008B3A17" w:rsidDel="00704D8C">
          <w:delText xml:space="preserve">else </w:delText>
        </w:r>
      </w:del>
      <w:ins w:id="354" w:author="Bernard Hallet" w:date="2014-02-23T11:07:00Z">
        <w:r w:rsidR="00704D8C">
          <w:t xml:space="preserve">soon </w:t>
        </w:r>
      </w:ins>
      <w:proofErr w:type="spellStart"/>
      <w:r w:rsidR="008B3A17">
        <w:t>oversteepen</w:t>
      </w:r>
      <w:proofErr w:type="spellEnd"/>
      <w:ins w:id="355" w:author="Bernard Hallet" w:date="2014-02-23T11:07:00Z">
        <w:r w:rsidR="00704D8C">
          <w:t xml:space="preserve"> and </w:t>
        </w:r>
      </w:ins>
      <w:ins w:id="356" w:author="Bernard Hallet" w:date="2014-02-23T11:08:00Z">
        <w:r w:rsidR="00704D8C">
          <w:t>the relief would quickly</w:t>
        </w:r>
      </w:ins>
      <w:ins w:id="357" w:author="Bernard Hallet" w:date="2014-02-23T11:07:00Z">
        <w:r w:rsidR="00704D8C">
          <w:t xml:space="preserve"> diverge from the </w:t>
        </w:r>
      </w:ins>
      <w:ins w:id="358" w:author="Bernard Hallet" w:date="2014-02-23T11:08:00Z">
        <w:r w:rsidR="00704D8C">
          <w:t xml:space="preserve">relatively </w:t>
        </w:r>
      </w:ins>
      <w:ins w:id="359" w:author="Bernard Hallet" w:date="2014-02-23T11:09:00Z">
        <w:r w:rsidR="00704D8C">
          <w:t>consistent</w:t>
        </w:r>
        <w:r w:rsidR="00EF6F1A">
          <w:t>,</w:t>
        </w:r>
      </w:ins>
      <w:ins w:id="360" w:author="Bernard Hallet" w:date="2014-02-23T11:08:00Z">
        <w:r w:rsidR="00704D8C">
          <w:t xml:space="preserve"> </w:t>
        </w:r>
      </w:ins>
      <w:ins w:id="361" w:author="Bernard Hallet" w:date="2014-02-23T11:09:00Z">
        <w:r w:rsidR="00EF6F1A">
          <w:t xml:space="preserve">low </w:t>
        </w:r>
      </w:ins>
      <w:ins w:id="362" w:author="Bernard Hallet" w:date="2014-02-23T11:08:00Z">
        <w:r w:rsidR="00704D8C">
          <w:t>relief characteristic of sorted</w:t>
        </w:r>
      </w:ins>
      <w:ins w:id="363" w:author="Bernard Hallet" w:date="2014-02-23T11:09:00Z">
        <w:r w:rsidR="00EF6F1A">
          <w:t xml:space="preserve"> </w:t>
        </w:r>
        <w:proofErr w:type="spellStart"/>
        <w:r w:rsidR="00EF6F1A">
          <w:t>cicrles</w:t>
        </w:r>
      </w:ins>
      <w:proofErr w:type="spellEnd"/>
      <w:r w:rsidR="00D814F8">
        <w:t xml:space="preserve">. Thus, the observed changes in topography suggest </w:t>
      </w:r>
      <w:ins w:id="364" w:author="Bernard Hallet" w:date="2014-02-23T11:10:00Z">
        <w:r w:rsidR="00EF6F1A">
          <w:t xml:space="preserve">transient complexities in space and time </w:t>
        </w:r>
      </w:ins>
      <w:del w:id="365" w:author="Bernard Hallet" w:date="2014-02-23T11:10:00Z">
        <w:r w:rsidR="00D814F8" w:rsidDel="00EF6F1A">
          <w:delText>processes other than</w:delText>
        </w:r>
      </w:del>
      <w:ins w:id="366" w:author="Bernard Hallet" w:date="2014-02-23T11:10:00Z">
        <w:r w:rsidR="00EF6F1A">
          <w:t>in addition to</w:t>
        </w:r>
      </w:ins>
      <w:r w:rsidR="00D814F8">
        <w:t xml:space="preserve"> </w:t>
      </w:r>
      <w:r w:rsidR="00EE4C95">
        <w:t xml:space="preserve">a </w:t>
      </w:r>
      <w:proofErr w:type="gramStart"/>
      <w:ins w:id="367" w:author="Bernard Hallet" w:date="2014-02-23T11:11:00Z">
        <w:r w:rsidR="00EF6F1A">
          <w:t>longer term</w:t>
        </w:r>
        <w:proofErr w:type="gramEnd"/>
        <w:r w:rsidR="00EF6F1A">
          <w:t xml:space="preserve"> </w:t>
        </w:r>
      </w:ins>
      <w:r w:rsidR="00EE4C95">
        <w:t>stable convection-like circulation</w:t>
      </w:r>
      <w:r w:rsidR="00D814F8">
        <w:t xml:space="preserve"> of material</w:t>
      </w:r>
      <w:del w:id="368" w:author="Bernard Hallet" w:date="2014-02-23T11:11:00Z">
        <w:r w:rsidR="00D814F8" w:rsidDel="00EF6F1A">
          <w:delText xml:space="preserve"> to act in addition</w:delText>
        </w:r>
      </w:del>
      <w:r w:rsidR="00D814F8">
        <w:t xml:space="preserve">. Our observation period </w:t>
      </w:r>
      <w:r w:rsidR="00EE4C95">
        <w:t>is too short to</w:t>
      </w:r>
      <w:r w:rsidR="00D814F8">
        <w:t xml:space="preserve"> allow draw</w:t>
      </w:r>
      <w:r w:rsidR="00EE4C95">
        <w:t>ing</w:t>
      </w:r>
      <w:r w:rsidR="00D814F8">
        <w:t xml:space="preserve"> further conclusions about </w:t>
      </w:r>
      <w:del w:id="369" w:author="Bernard Hallet" w:date="2014-02-23T11:11:00Z">
        <w:r w:rsidR="00D814F8" w:rsidDel="00EF6F1A">
          <w:delText xml:space="preserve">the nature of such potential processes. Internal </w:delText>
        </w:r>
        <w:r w:rsidR="00EE4C95" w:rsidDel="00EF6F1A">
          <w:delText xml:space="preserve">variations of the </w:delText>
        </w:r>
        <w:r w:rsidR="00D814F8" w:rsidDel="00EF6F1A">
          <w:delText>dynamical processes within the circle</w:delText>
        </w:r>
        <w:r w:rsidR="00EE4C95" w:rsidDel="00EF6F1A">
          <w:delText xml:space="preserve"> bodies</w:delText>
        </w:r>
        <w:r w:rsidR="00D814F8" w:rsidDel="00EF6F1A">
          <w:delText xml:space="preserve"> </w:delText>
        </w:r>
        <w:r w:rsidR="00EE4C95" w:rsidDel="00EF6F1A">
          <w:delText>could play a role as well as (sporadic) external processes of slope adjustment</w:delText>
        </w:r>
      </w:del>
      <w:ins w:id="370" w:author="Bernard Hallet" w:date="2014-02-23T11:11:00Z">
        <w:r w:rsidR="00EF6F1A">
          <w:t>these complexities</w:t>
        </w:r>
      </w:ins>
      <w:r w:rsidR="00EE4C95">
        <w:t xml:space="preserve">. The </w:t>
      </w:r>
      <w:del w:id="371" w:author="Bernard Hallet" w:date="2014-02-23T11:12:00Z">
        <w:r w:rsidR="00EE4C95" w:rsidDel="00EF6F1A">
          <w:delText xml:space="preserve">development </w:delText>
        </w:r>
      </w:del>
      <w:ins w:id="372" w:author="Bernard Hallet" w:date="2014-02-23T11:13:00Z">
        <w:r w:rsidR="00EF6F1A">
          <w:t>subsidence</w:t>
        </w:r>
      </w:ins>
      <w:ins w:id="373" w:author="Bernard Hallet" w:date="2014-02-23T11:12:00Z">
        <w:r w:rsidR="00EF6F1A">
          <w:t xml:space="preserve"> </w:t>
        </w:r>
      </w:ins>
      <w:r w:rsidR="00EE4C95">
        <w:t xml:space="preserve">found </w:t>
      </w:r>
      <w:del w:id="374" w:author="Bernard Hallet" w:date="2014-02-23T11:13:00Z">
        <w:r w:rsidR="00EE4C95" w:rsidDel="00EF6F1A">
          <w:delText>over Augusts</w:delText>
        </w:r>
      </w:del>
      <w:ins w:id="375" w:author="Bernard Hallet" w:date="2014-02-23T11:13:00Z">
        <w:r w:rsidR="00EF6F1A">
          <w:t>from</w:t>
        </w:r>
      </w:ins>
      <w:r w:rsidR="00EE4C95">
        <w:t xml:space="preserve"> 2007 </w:t>
      </w:r>
      <w:del w:id="376" w:author="Bernard Hallet" w:date="2014-02-23T11:13:00Z">
        <w:r w:rsidR="00EE4C95" w:rsidDel="00EF6F1A">
          <w:delText xml:space="preserve">– </w:delText>
        </w:r>
      </w:del>
      <w:ins w:id="377" w:author="Bernard Hallet" w:date="2014-02-23T11:13:00Z">
        <w:r w:rsidR="00EF6F1A">
          <w:t xml:space="preserve">to </w:t>
        </w:r>
      </w:ins>
      <w:r w:rsidR="00EE4C95">
        <w:t xml:space="preserve">2010 could </w:t>
      </w:r>
      <w:del w:id="378" w:author="Bernard Hallet" w:date="2014-02-23T11:13:00Z">
        <w:r w:rsidR="00EE4C95" w:rsidDel="00EF6F1A">
          <w:delText xml:space="preserve">be abnormal in relation to average long-term conditions, for instance in response to </w:delText>
        </w:r>
        <w:r w:rsidR="003D5BAA" w:rsidDel="00EF6F1A">
          <w:delText>changes</w:delText>
        </w:r>
      </w:del>
      <w:ins w:id="379" w:author="Bernard Hallet" w:date="2014-02-23T11:13:00Z">
        <w:r w:rsidR="00EF6F1A">
          <w:t>manifest an increase</w:t>
        </w:r>
      </w:ins>
      <w:r w:rsidR="003D5BAA">
        <w:t xml:space="preserve"> in </w:t>
      </w:r>
      <w:del w:id="380" w:author="Bernard Hallet" w:date="2014-02-23T11:13:00Z">
        <w:r w:rsidR="003D5BAA" w:rsidDel="00EF6F1A">
          <w:delText xml:space="preserve">the </w:delText>
        </w:r>
      </w:del>
      <w:r w:rsidR="003D5BAA">
        <w:t xml:space="preserve">active layer </w:t>
      </w:r>
      <w:commentRangeStart w:id="381"/>
      <w:r w:rsidR="003D5BAA">
        <w:t>thickness</w:t>
      </w:r>
      <w:commentRangeEnd w:id="381"/>
      <w:r w:rsidR="00EF6F1A">
        <w:rPr>
          <w:rStyle w:val="CommentReference"/>
        </w:rPr>
        <w:commentReference w:id="381"/>
      </w:r>
      <w:del w:id="382" w:author="Bernard Hallet" w:date="2014-02-23T11:13:00Z">
        <w:r w:rsidR="003D5BAA" w:rsidDel="00EF6F1A">
          <w:delText xml:space="preserve"> and properties</w:delText>
        </w:r>
      </w:del>
      <w:r w:rsidR="003D5BAA">
        <w:t xml:space="preserve">. </w:t>
      </w:r>
      <w:del w:id="383" w:author="Bernard Hallet" w:date="2014-02-23T11:14:00Z">
        <w:r w:rsidR="003D5BAA" w:rsidDel="00EF6F1A">
          <w:delText>Also, the topographic conditions found in Augusts 2007 and 2010 might deviate from the topographic conditions governing the surface movements, for instance due to differential seasonal frost heave and thaw settlement over the circles.</w:delText>
        </w:r>
        <w:r w:rsidR="00EE4C95" w:rsidDel="00EF6F1A">
          <w:delText xml:space="preserve"> </w:delText>
        </w:r>
        <w:r w:rsidR="003D5BAA" w:rsidDel="00EF6F1A">
          <w:delText>The magnitudes of these seasonal topographic changes could in parts substantially exceed the 3-year topographic changes</w:delText>
        </w:r>
        <w:r w:rsidR="008B3A17" w:rsidDel="00EF6F1A">
          <w:delText xml:space="preserve"> </w:delText>
        </w:r>
        <w:r w:rsidR="008B3A17" w:rsidDel="00EF6F1A">
          <w:fldChar w:fldCharType="begin"/>
        </w:r>
        <w:r w:rsidR="008B3A17" w:rsidDel="00EF6F1A">
          <w:delInstrText xml:space="preserve"> ADDIN EN.CITE &lt;EndNote&gt;&lt;Cite&gt;&lt;Author&gt;Hallet&lt;/Author&gt;&lt;Year&gt;1998&lt;/Year&gt;&lt;RecNum&gt;9446&lt;/RecNum&gt;&lt;DisplayText&gt;(Hallet, 1998)&lt;/DisplayText&gt;&lt;record&gt;&lt;rec-number&gt;9446&lt;/rec-number&gt;&lt;foreign-keys&gt;&lt;key app="EN" db-id="d2wsradv5ap2tbetw5vpzsecas2twa0vtvdv"&gt;9446&lt;/key&gt;&lt;/foreign-keys&gt;&lt;ref-type name="Conference Proceedings"&gt;10&lt;/ref-type&gt;&lt;contributors&gt;&lt;authors&gt;&lt;author&gt;Hallet, B.&lt;/author&gt;&lt;/authors&gt;&lt;secondary-authors&gt;&lt;author&gt;Lewkowicz, A. G.&lt;/author&gt;&lt;/secondary-authors&gt;&lt;/contributors&gt;&lt;titles&gt;&lt;title&gt;Measurement of soil motion in sorted circles, western Spitsbergen&lt;/title&gt;&lt;secondary-title&gt;Seventh International Concerence on Permafrost&lt;/secondary-title&gt;&lt;/titles&gt;&lt;pages&gt;415-420&lt;/pages&gt;&lt;dates&gt;&lt;year&gt;1998&lt;/year&gt;&lt;/dates&gt;&lt;pub-location&gt;Yellowknife&lt;/pub-location&gt;&lt;publisher&gt;Collection Nordicana&lt;/publisher&gt;&lt;urls&gt;&lt;/urls&gt;&lt;/record&gt;&lt;/Cite&gt;&lt;/EndNote&gt;</w:delInstrText>
        </w:r>
        <w:r w:rsidR="008B3A17" w:rsidDel="00EF6F1A">
          <w:fldChar w:fldCharType="separate"/>
        </w:r>
        <w:r w:rsidR="008B3A17" w:rsidDel="00EF6F1A">
          <w:rPr>
            <w:noProof/>
          </w:rPr>
          <w:delText>(</w:delText>
        </w:r>
        <w:r w:rsidR="00450078" w:rsidDel="00EF6F1A">
          <w:fldChar w:fldCharType="begin"/>
        </w:r>
        <w:r w:rsidR="00450078" w:rsidDel="00EF6F1A">
          <w:delInstrText xml:space="preserve"> HYPERLINK \l "_ENREF_10" \o "Hallet, 1998 #9446" </w:delInstrText>
        </w:r>
        <w:r w:rsidR="00450078" w:rsidDel="00EF6F1A">
          <w:fldChar w:fldCharType="separate"/>
        </w:r>
        <w:r w:rsidR="00721DB9" w:rsidDel="00EF6F1A">
          <w:rPr>
            <w:noProof/>
          </w:rPr>
          <w:delText>Hallet, 1998</w:delText>
        </w:r>
        <w:r w:rsidR="00450078" w:rsidDel="00EF6F1A">
          <w:rPr>
            <w:noProof/>
          </w:rPr>
          <w:fldChar w:fldCharType="end"/>
        </w:r>
        <w:r w:rsidR="008B3A17" w:rsidDel="00EF6F1A">
          <w:rPr>
            <w:noProof/>
          </w:rPr>
          <w:delText>)</w:delText>
        </w:r>
        <w:r w:rsidR="008B3A17" w:rsidDel="00EF6F1A">
          <w:fldChar w:fldCharType="end"/>
        </w:r>
        <w:r w:rsidR="003D5BAA" w:rsidDel="00EF6F1A">
          <w:delText xml:space="preserve">. </w:delText>
        </w:r>
      </w:del>
    </w:p>
    <w:p w14:paraId="2B0A508E" w14:textId="18D180C0" w:rsidR="007502FE" w:rsidRPr="006E7DA2" w:rsidRDefault="00B0454A" w:rsidP="00114C03">
      <w:del w:id="384" w:author="Bernard Hallet" w:date="2014-02-23T11:17:00Z">
        <w:r w:rsidDel="00EF6F1A">
          <w:delText>A</w:delText>
        </w:r>
        <w:r w:rsidR="008B3A17" w:rsidDel="00EF6F1A">
          <w:delText>n</w:delText>
        </w:r>
        <w:r w:rsidDel="00EF6F1A">
          <w:delText xml:space="preserve"> </w:delText>
        </w:r>
        <w:r w:rsidR="008B3A17" w:rsidDel="00EF6F1A">
          <w:delText xml:space="preserve">observation </w:delText>
        </w:r>
        <w:r w:rsidDel="00EF6F1A">
          <w:delText xml:space="preserve">time period longer than the 3 years used here might </w:delText>
        </w:r>
        <w:r w:rsidR="008B3A17" w:rsidDel="00EF6F1A">
          <w:delText>thus be</w:delText>
        </w:r>
        <w:r w:rsidDel="00EF6F1A">
          <w:delText xml:space="preserve"> advantageous. On the other hand, it is very likely that the actual dynamics respond to changes in surface and subsurface conditions caused by differences in meteorological conditions from year to year, as well as any long-term trend in climatic conditions. Such non-stationarity might add difficulties with interpretation of the dynamics revealed by long time-lapse data collection. </w:delText>
        </w:r>
      </w:del>
      <w:r>
        <w:t xml:space="preserve">The notable changes in </w:t>
      </w:r>
      <w:proofErr w:type="spellStart"/>
      <w:r>
        <w:t>microrelief</w:t>
      </w:r>
      <w:proofErr w:type="spellEnd"/>
      <w:r>
        <w:t xml:space="preserve"> of the investigated sorted circles as well as the lack of linear correspondence between surface slope and displacement direction and magnitude rather suggest that our study should be followed up, using the same methodology, both by more long term year-to-year monitoring and s</w:t>
      </w:r>
      <w:r w:rsidR="008B3A17">
        <w:t>hort-</w:t>
      </w:r>
      <w:r>
        <w:t>term measurements within a freeze-thaw season. Also, the trends in displacement fields at scales larger than a single circle suggest that such monitoring should include a larger area.</w:t>
      </w:r>
    </w:p>
    <w:p w14:paraId="45C116FA" w14:textId="77777777" w:rsidR="00DE280D" w:rsidRPr="001D5B99" w:rsidRDefault="00DE280D" w:rsidP="001D5B99">
      <w:pPr>
        <w:pStyle w:val="Heading2"/>
        <w:numPr>
          <w:ilvl w:val="0"/>
          <w:numId w:val="0"/>
        </w:numPr>
        <w:ind w:left="578" w:hanging="578"/>
        <w:rPr>
          <w:i w:val="0"/>
        </w:rPr>
      </w:pPr>
      <w:bookmarkStart w:id="385" w:name="_Toc251536173"/>
      <w:r w:rsidRPr="001D5B99">
        <w:rPr>
          <w:i w:val="0"/>
        </w:rPr>
        <w:t>Acknowledgement</w:t>
      </w:r>
      <w:bookmarkEnd w:id="385"/>
    </w:p>
    <w:p w14:paraId="1B9B41ED" w14:textId="77777777" w:rsidR="00023576" w:rsidRPr="006E7DA2" w:rsidRDefault="0067385F" w:rsidP="00023576">
      <w:r>
        <w:t xml:space="preserve">We are very grateful to </w:t>
      </w:r>
      <w:proofErr w:type="spellStart"/>
      <w:r w:rsidR="00801E00">
        <w:t>Jaran</w:t>
      </w:r>
      <w:proofErr w:type="spellEnd"/>
      <w:r>
        <w:t xml:space="preserve"> </w:t>
      </w:r>
      <w:proofErr w:type="spellStart"/>
      <w:r w:rsidR="00801E00">
        <w:t>Wa</w:t>
      </w:r>
      <w:r>
        <w:t>srud</w:t>
      </w:r>
      <w:proofErr w:type="spellEnd"/>
      <w:r>
        <w:t xml:space="preserve"> and </w:t>
      </w:r>
      <w:proofErr w:type="spellStart"/>
      <w:r>
        <w:t>Tormod</w:t>
      </w:r>
      <w:proofErr w:type="spellEnd"/>
      <w:r>
        <w:t xml:space="preserve"> </w:t>
      </w:r>
      <w:proofErr w:type="spellStart"/>
      <w:r>
        <w:t>Urke</w:t>
      </w:r>
      <w:proofErr w:type="spellEnd"/>
      <w:r>
        <w:t xml:space="preserve"> for their assistance during </w:t>
      </w:r>
      <w:proofErr w:type="gramStart"/>
      <w:r>
        <w:t>field work</w:t>
      </w:r>
      <w:proofErr w:type="gramEnd"/>
      <w:r>
        <w:t>.</w:t>
      </w:r>
      <w:r w:rsidR="00ED4043">
        <w:t xml:space="preserve"> The Norwegian Polar Institute provided logistical support.</w:t>
      </w:r>
      <w:r>
        <w:t xml:space="preserve"> </w:t>
      </w:r>
      <w:proofErr w:type="spellStart"/>
      <w:r>
        <w:t>Trond</w:t>
      </w:r>
      <w:proofErr w:type="spellEnd"/>
      <w:r>
        <w:t xml:space="preserve"> </w:t>
      </w:r>
      <w:proofErr w:type="spellStart"/>
      <w:r>
        <w:t>Eiken</w:t>
      </w:r>
      <w:proofErr w:type="spellEnd"/>
      <w:r>
        <w:t xml:space="preserve"> helped with analysis of the GNSS data.</w:t>
      </w:r>
      <w:r w:rsidR="001C6B84">
        <w:t xml:space="preserve"> Ground temperature data from </w:t>
      </w:r>
      <w:proofErr w:type="spellStart"/>
      <w:r w:rsidR="001C6B84">
        <w:t>Janssonhaugen</w:t>
      </w:r>
      <w:proofErr w:type="spellEnd"/>
      <w:r w:rsidR="001C6B84">
        <w:t xml:space="preserve"> were kindly made available by </w:t>
      </w:r>
      <w:proofErr w:type="spellStart"/>
      <w:r w:rsidR="001C6B84">
        <w:t>Ketil</w:t>
      </w:r>
      <w:proofErr w:type="spellEnd"/>
      <w:r w:rsidR="001C6B84">
        <w:t xml:space="preserve"> </w:t>
      </w:r>
      <w:proofErr w:type="spellStart"/>
      <w:r w:rsidR="001C6B84">
        <w:t>Isaksen</w:t>
      </w:r>
      <w:proofErr w:type="spellEnd"/>
      <w:r w:rsidR="001C6B84">
        <w:t>, Norwegian Meteorological Institute.</w:t>
      </w:r>
      <w:r>
        <w:t xml:space="preserve"> </w:t>
      </w:r>
      <w:proofErr w:type="gramStart"/>
      <w:r>
        <w:t>This study was funded by the Svalbard Science Forum (</w:t>
      </w:r>
      <w:r w:rsidR="0072719A">
        <w:t>RIS 407 DIPGLOW</w:t>
      </w:r>
      <w:r>
        <w:t>) and the Research Council of Norway</w:t>
      </w:r>
      <w:proofErr w:type="gramEnd"/>
      <w:r>
        <w:t xml:space="preserve"> (</w:t>
      </w:r>
      <w:proofErr w:type="spellStart"/>
      <w:r w:rsidR="00172A8D">
        <w:t>Proj</w:t>
      </w:r>
      <w:proofErr w:type="spellEnd"/>
      <w:r w:rsidR="00172A8D">
        <w:t xml:space="preserve">. nos. </w:t>
      </w:r>
      <w:r w:rsidR="00172A8D" w:rsidRPr="00AA61F9">
        <w:t>446461</w:t>
      </w:r>
      <w:r w:rsidR="00172A8D">
        <w:t>, (RIS 3646 CAPP-</w:t>
      </w:r>
      <w:proofErr w:type="spellStart"/>
      <w:r w:rsidR="00172A8D">
        <w:t>dyn</w:t>
      </w:r>
      <w:proofErr w:type="spellEnd"/>
      <w:r w:rsidR="00172A8D">
        <w:t>)</w:t>
      </w:r>
      <w:r w:rsidR="00ED4043">
        <w:t xml:space="preserve"> </w:t>
      </w:r>
      <w:r w:rsidR="00801E00">
        <w:t>and 185906</w:t>
      </w:r>
      <w:r>
        <w:t>)</w:t>
      </w:r>
      <w:r w:rsidR="00801E00">
        <w:t xml:space="preserve">. The software </w:t>
      </w:r>
      <w:proofErr w:type="spellStart"/>
      <w:r w:rsidR="00801E00">
        <w:t>MicMac</w:t>
      </w:r>
      <w:proofErr w:type="spellEnd"/>
      <w:r w:rsidR="00801E00">
        <w:t xml:space="preserve"> was kindly provided by the </w:t>
      </w:r>
      <w:r w:rsidR="00801E00">
        <w:rPr>
          <w:rStyle w:val="st"/>
        </w:rPr>
        <w:t xml:space="preserve">French National Institute </w:t>
      </w:r>
      <w:r w:rsidR="00801E00" w:rsidRPr="00801E00">
        <w:rPr>
          <w:rStyle w:val="st"/>
        </w:rPr>
        <w:t xml:space="preserve">of </w:t>
      </w:r>
      <w:r w:rsidR="00801E00" w:rsidRPr="00801E00">
        <w:rPr>
          <w:rStyle w:val="Emphasis"/>
          <w:i w:val="0"/>
        </w:rPr>
        <w:t>Geographic</w:t>
      </w:r>
      <w:r w:rsidR="00801E00">
        <w:rPr>
          <w:rStyle w:val="st"/>
        </w:rPr>
        <w:t xml:space="preserve"> and Forest Information (I</w:t>
      </w:r>
      <w:r w:rsidR="00801E00" w:rsidRPr="00801E00">
        <w:rPr>
          <w:rStyle w:val="Emphasis"/>
          <w:i w:val="0"/>
        </w:rPr>
        <w:t>G</w:t>
      </w:r>
      <w:r w:rsidR="00801E00">
        <w:rPr>
          <w:rStyle w:val="Emphasis"/>
          <w:i w:val="0"/>
        </w:rPr>
        <w:t>N).</w:t>
      </w:r>
    </w:p>
    <w:p w14:paraId="2E3CD10E" w14:textId="77777777" w:rsidR="00023576" w:rsidRPr="001D5B99" w:rsidRDefault="00023576" w:rsidP="001D5B99">
      <w:pPr>
        <w:pStyle w:val="Heading2"/>
        <w:numPr>
          <w:ilvl w:val="0"/>
          <w:numId w:val="0"/>
        </w:numPr>
        <w:ind w:left="578" w:hanging="578"/>
        <w:rPr>
          <w:i w:val="0"/>
        </w:rPr>
      </w:pPr>
      <w:r w:rsidRPr="001D5B99">
        <w:rPr>
          <w:i w:val="0"/>
        </w:rPr>
        <w:t>Author contributions</w:t>
      </w:r>
    </w:p>
    <w:p w14:paraId="6E2CC326" w14:textId="77777777" w:rsidR="007B7783" w:rsidRDefault="00801E00" w:rsidP="00023576">
      <w:r>
        <w:t>A.K. designed the study, performed the data analysis and wrote the paper. L.G. constructed the photogrammetric models and products, and edited the paper. I.B. designed the study and wrote the paper.</w:t>
      </w:r>
    </w:p>
    <w:p w14:paraId="46478A6E" w14:textId="77777777" w:rsidR="001D5B99" w:rsidRDefault="001D5B99" w:rsidP="00023576">
      <w:r>
        <w:br w:type="page"/>
      </w:r>
    </w:p>
    <w:p w14:paraId="41968117" w14:textId="77777777" w:rsidR="001D5B99" w:rsidRPr="006E7DA2" w:rsidRDefault="001D5B99" w:rsidP="001D5B99">
      <w:pPr>
        <w:pStyle w:val="Heading1"/>
        <w:numPr>
          <w:ilvl w:val="0"/>
          <w:numId w:val="0"/>
        </w:numPr>
        <w:ind w:left="431" w:hanging="431"/>
      </w:pPr>
      <w:r w:rsidRPr="006E7DA2">
        <w:lastRenderedPageBreak/>
        <w:t>References</w:t>
      </w:r>
    </w:p>
    <w:p w14:paraId="45E3351C" w14:textId="77777777" w:rsidR="001D5B99" w:rsidRPr="00721DB9" w:rsidRDefault="001D5B99" w:rsidP="001D5B99">
      <w:pPr>
        <w:pStyle w:val="EndNoteBibliography"/>
      </w:pPr>
      <w:bookmarkStart w:id="386" w:name="_Toc231369021"/>
      <w:bookmarkStart w:id="387" w:name="_Toc231537028"/>
      <w:bookmarkStart w:id="388" w:name="_Toc231697861"/>
      <w:bookmarkStart w:id="389" w:name="_Toc231369022"/>
      <w:bookmarkStart w:id="390" w:name="_Toc231537029"/>
      <w:bookmarkStart w:id="391" w:name="_Toc231697862"/>
      <w:bookmarkStart w:id="392" w:name="_Toc231369023"/>
      <w:bookmarkStart w:id="393" w:name="_Toc231537030"/>
      <w:bookmarkStart w:id="394" w:name="_Toc231697863"/>
      <w:bookmarkStart w:id="395" w:name="_Toc231698262"/>
      <w:bookmarkStart w:id="396" w:name="_Toc231698293"/>
      <w:bookmarkStart w:id="397" w:name="_Toc231699835"/>
      <w:bookmarkStart w:id="398" w:name="_Toc232217065"/>
      <w:bookmarkStart w:id="399" w:name="_Toc232398842"/>
      <w:bookmarkStart w:id="400" w:name="_Toc232918075"/>
      <w:bookmarkStart w:id="401" w:name="_Toc234304158"/>
      <w:bookmarkStart w:id="402" w:name="_Toc234304228"/>
      <w:bookmarkStart w:id="403" w:name="_Toc236061789"/>
      <w:bookmarkStart w:id="404" w:name="_Toc236155835"/>
      <w:bookmarkStart w:id="405" w:name="_Toc236155869"/>
      <w:bookmarkStart w:id="406" w:name="_Toc236370815"/>
      <w:bookmarkStart w:id="407" w:name="_Toc236370849"/>
      <w:bookmarkStart w:id="408" w:name="_Toc236370883"/>
      <w:bookmarkStart w:id="409" w:name="_Toc239142025"/>
      <w:bookmarkStart w:id="410" w:name="_Toc239146321"/>
      <w:bookmarkStart w:id="411" w:name="_Toc239563325"/>
      <w:bookmarkStart w:id="412" w:name="_Toc239569433"/>
      <w:bookmarkStart w:id="413" w:name="_Toc246219498"/>
      <w:bookmarkStart w:id="414" w:name="_Toc248561158"/>
      <w:bookmarkStart w:id="415" w:name="_Toc248561198"/>
      <w:bookmarkStart w:id="416" w:name="_Toc248561334"/>
      <w:bookmarkStart w:id="417" w:name="_Toc248642874"/>
      <w:bookmarkStart w:id="418" w:name="_Toc248642912"/>
      <w:bookmarkStart w:id="419" w:name="_Toc248722613"/>
      <w:bookmarkStart w:id="420" w:name="_Toc248816076"/>
      <w:bookmarkStart w:id="421" w:name="_Toc248826829"/>
      <w:bookmarkStart w:id="422" w:name="_Toc249166757"/>
      <w:bookmarkStart w:id="423" w:name="_Toc249250429"/>
      <w:bookmarkStart w:id="424" w:name="_Toc231369024"/>
      <w:bookmarkStart w:id="425" w:name="_Toc231537031"/>
      <w:bookmarkStart w:id="426" w:name="_Toc231697864"/>
      <w:bookmarkStart w:id="427" w:name="_Toc231698263"/>
      <w:bookmarkStart w:id="428" w:name="_Toc231698294"/>
      <w:bookmarkStart w:id="429" w:name="_Toc231699836"/>
      <w:bookmarkStart w:id="430" w:name="_Toc232217066"/>
      <w:bookmarkStart w:id="431" w:name="_Toc232398843"/>
      <w:bookmarkStart w:id="432" w:name="_Toc232918076"/>
      <w:bookmarkStart w:id="433" w:name="_Toc234304159"/>
      <w:bookmarkStart w:id="434" w:name="_Toc234304229"/>
      <w:bookmarkStart w:id="435" w:name="_Toc236061790"/>
      <w:bookmarkStart w:id="436" w:name="_Toc236155836"/>
      <w:bookmarkStart w:id="437" w:name="_Toc236155870"/>
      <w:bookmarkStart w:id="438" w:name="_Toc236370816"/>
      <w:bookmarkStart w:id="439" w:name="_Toc236370850"/>
      <w:bookmarkStart w:id="440" w:name="_Toc236370884"/>
      <w:bookmarkStart w:id="441" w:name="_Toc239142026"/>
      <w:bookmarkStart w:id="442" w:name="_Toc239146322"/>
      <w:bookmarkStart w:id="443" w:name="_Toc239563326"/>
      <w:bookmarkStart w:id="444" w:name="_Toc239569434"/>
      <w:bookmarkStart w:id="445" w:name="_Toc246219499"/>
      <w:bookmarkStart w:id="446" w:name="_Toc248561159"/>
      <w:bookmarkStart w:id="447" w:name="_Toc248561199"/>
      <w:bookmarkStart w:id="448" w:name="_Toc248561335"/>
      <w:bookmarkStart w:id="449" w:name="_Toc248642875"/>
      <w:bookmarkStart w:id="450" w:name="_Toc248642913"/>
      <w:bookmarkStart w:id="451" w:name="_Toc248722614"/>
      <w:bookmarkStart w:id="452" w:name="_Toc248816077"/>
      <w:bookmarkStart w:id="453" w:name="_Toc248826830"/>
      <w:bookmarkStart w:id="454" w:name="_Toc249166758"/>
      <w:bookmarkStart w:id="455" w:name="_Toc249250430"/>
      <w:bookmarkStart w:id="456" w:name="_Toc231369025"/>
      <w:bookmarkStart w:id="457" w:name="_Toc231537032"/>
      <w:bookmarkStart w:id="458" w:name="_Toc231697865"/>
      <w:bookmarkStart w:id="459" w:name="_Toc231698264"/>
      <w:bookmarkStart w:id="460" w:name="_Toc231698295"/>
      <w:bookmarkStart w:id="461" w:name="_Toc231699837"/>
      <w:bookmarkStart w:id="462" w:name="_Toc232217067"/>
      <w:bookmarkStart w:id="463" w:name="_Toc232398844"/>
      <w:bookmarkStart w:id="464" w:name="_Toc232918077"/>
      <w:bookmarkStart w:id="465" w:name="_Toc234304160"/>
      <w:bookmarkStart w:id="466" w:name="_Toc234304230"/>
      <w:bookmarkStart w:id="467" w:name="_Toc236061791"/>
      <w:bookmarkStart w:id="468" w:name="_Toc236155837"/>
      <w:bookmarkStart w:id="469" w:name="_Toc236155871"/>
      <w:bookmarkStart w:id="470" w:name="_Toc236370817"/>
      <w:bookmarkStart w:id="471" w:name="_Toc236370851"/>
      <w:bookmarkStart w:id="472" w:name="_Toc236370885"/>
      <w:bookmarkStart w:id="473" w:name="_Toc239142027"/>
      <w:bookmarkStart w:id="474" w:name="_Toc239146323"/>
      <w:bookmarkStart w:id="475" w:name="_Toc239563327"/>
      <w:bookmarkStart w:id="476" w:name="_Toc239569435"/>
      <w:bookmarkStart w:id="477" w:name="_Toc246219500"/>
      <w:bookmarkStart w:id="478" w:name="_Toc248561160"/>
      <w:bookmarkStart w:id="479" w:name="_Toc248561200"/>
      <w:bookmarkStart w:id="480" w:name="_Toc248561336"/>
      <w:bookmarkStart w:id="481" w:name="_Toc248642876"/>
      <w:bookmarkStart w:id="482" w:name="_Toc248642914"/>
      <w:bookmarkStart w:id="483" w:name="_Toc248722615"/>
      <w:bookmarkStart w:id="484" w:name="_Toc248816078"/>
      <w:bookmarkStart w:id="485" w:name="_Toc248826831"/>
      <w:bookmarkStart w:id="486" w:name="_Toc249166759"/>
      <w:bookmarkStart w:id="487" w:name="_Toc249250431"/>
      <w:bookmarkStart w:id="488" w:name="_Toc231369026"/>
      <w:bookmarkStart w:id="489" w:name="_Toc231537033"/>
      <w:bookmarkStart w:id="490" w:name="_Toc231697866"/>
      <w:bookmarkStart w:id="491" w:name="_Toc231698265"/>
      <w:bookmarkStart w:id="492" w:name="_Toc231698296"/>
      <w:bookmarkStart w:id="493" w:name="_Toc231699838"/>
      <w:bookmarkStart w:id="494" w:name="_Toc232217068"/>
      <w:bookmarkStart w:id="495" w:name="_Toc232398845"/>
      <w:bookmarkStart w:id="496" w:name="_Toc232918078"/>
      <w:bookmarkStart w:id="497" w:name="_Toc234304161"/>
      <w:bookmarkStart w:id="498" w:name="_Toc234304231"/>
      <w:bookmarkStart w:id="499" w:name="_Toc236061792"/>
      <w:bookmarkStart w:id="500" w:name="_Toc236155838"/>
      <w:bookmarkStart w:id="501" w:name="_Toc236155872"/>
      <w:bookmarkStart w:id="502" w:name="_Toc236370818"/>
      <w:bookmarkStart w:id="503" w:name="_Toc236370852"/>
      <w:bookmarkStart w:id="504" w:name="_Toc236370886"/>
      <w:bookmarkStart w:id="505" w:name="_Toc239142028"/>
      <w:bookmarkStart w:id="506" w:name="_Toc239146324"/>
      <w:bookmarkStart w:id="507" w:name="_Toc239563328"/>
      <w:bookmarkStart w:id="508" w:name="_Toc239569436"/>
      <w:bookmarkStart w:id="509" w:name="_Toc246219501"/>
      <w:bookmarkStart w:id="510" w:name="_Toc248561161"/>
      <w:bookmarkStart w:id="511" w:name="_Toc248561201"/>
      <w:bookmarkStart w:id="512" w:name="_Toc248561337"/>
      <w:bookmarkStart w:id="513" w:name="_Toc248642877"/>
      <w:bookmarkStart w:id="514" w:name="_Toc248642915"/>
      <w:bookmarkStart w:id="515" w:name="_Toc248722616"/>
      <w:bookmarkStart w:id="516" w:name="_Toc248816079"/>
      <w:bookmarkStart w:id="517" w:name="_Toc248826832"/>
      <w:bookmarkStart w:id="518" w:name="_Toc249166760"/>
      <w:bookmarkStart w:id="519" w:name="_Toc249250432"/>
      <w:bookmarkStart w:id="520" w:name="_Toc231369027"/>
      <w:bookmarkStart w:id="521" w:name="_Toc231537034"/>
      <w:bookmarkStart w:id="522" w:name="_Toc231697867"/>
      <w:bookmarkStart w:id="523" w:name="_Toc231698266"/>
      <w:bookmarkStart w:id="524" w:name="_Toc231698297"/>
      <w:bookmarkStart w:id="525" w:name="_Toc231699839"/>
      <w:bookmarkStart w:id="526" w:name="_Toc232217069"/>
      <w:bookmarkStart w:id="527" w:name="_Toc232398846"/>
      <w:bookmarkStart w:id="528" w:name="_Toc232918079"/>
      <w:bookmarkStart w:id="529" w:name="_Toc234304162"/>
      <w:bookmarkStart w:id="530" w:name="_Toc234304232"/>
      <w:bookmarkStart w:id="531" w:name="_Toc236061793"/>
      <w:bookmarkStart w:id="532" w:name="_Toc236155839"/>
      <w:bookmarkStart w:id="533" w:name="_Toc236155873"/>
      <w:bookmarkStart w:id="534" w:name="_Toc236370819"/>
      <w:bookmarkStart w:id="535" w:name="_Toc236370853"/>
      <w:bookmarkStart w:id="536" w:name="_Toc236370887"/>
      <w:bookmarkStart w:id="537" w:name="_Toc239142029"/>
      <w:bookmarkStart w:id="538" w:name="_Toc239146325"/>
      <w:bookmarkStart w:id="539" w:name="_Toc239563329"/>
      <w:bookmarkStart w:id="540" w:name="_Toc239569437"/>
      <w:bookmarkStart w:id="541" w:name="_Toc246219502"/>
      <w:bookmarkStart w:id="542" w:name="_Toc248561162"/>
      <w:bookmarkStart w:id="543" w:name="_Toc248561202"/>
      <w:bookmarkStart w:id="544" w:name="_Toc248561338"/>
      <w:bookmarkStart w:id="545" w:name="_Toc248642878"/>
      <w:bookmarkStart w:id="546" w:name="_Toc248642916"/>
      <w:bookmarkStart w:id="547" w:name="_Toc248722617"/>
      <w:bookmarkStart w:id="548" w:name="_Toc248816080"/>
      <w:bookmarkStart w:id="549" w:name="_Toc248826833"/>
      <w:bookmarkStart w:id="550" w:name="_Toc249166761"/>
      <w:bookmarkStart w:id="551" w:name="_Toc249250433"/>
      <w:bookmarkStart w:id="552" w:name="_Toc231369028"/>
      <w:bookmarkStart w:id="553" w:name="_Toc231537035"/>
      <w:bookmarkStart w:id="554" w:name="_Toc231697868"/>
      <w:bookmarkStart w:id="555" w:name="_Toc231698267"/>
      <w:bookmarkStart w:id="556" w:name="_Toc231698298"/>
      <w:bookmarkStart w:id="557" w:name="_Toc231699840"/>
      <w:bookmarkStart w:id="558" w:name="_Toc232217070"/>
      <w:bookmarkStart w:id="559" w:name="_Toc232398847"/>
      <w:bookmarkStart w:id="560" w:name="_Toc232918080"/>
      <w:bookmarkStart w:id="561" w:name="_Toc234304163"/>
      <w:bookmarkStart w:id="562" w:name="_Toc234304233"/>
      <w:bookmarkStart w:id="563" w:name="_Toc236061794"/>
      <w:bookmarkStart w:id="564" w:name="_Toc236155840"/>
      <w:bookmarkStart w:id="565" w:name="_Toc236155874"/>
      <w:bookmarkStart w:id="566" w:name="_Toc236370820"/>
      <w:bookmarkStart w:id="567" w:name="_Toc236370854"/>
      <w:bookmarkStart w:id="568" w:name="_Toc236370888"/>
      <w:bookmarkStart w:id="569" w:name="_Toc239142030"/>
      <w:bookmarkStart w:id="570" w:name="_Toc239146326"/>
      <w:bookmarkStart w:id="571" w:name="_Toc239563330"/>
      <w:bookmarkStart w:id="572" w:name="_Toc239569438"/>
      <w:bookmarkStart w:id="573" w:name="_Toc246219503"/>
      <w:bookmarkStart w:id="574" w:name="_Toc248561163"/>
      <w:bookmarkStart w:id="575" w:name="_Toc248561203"/>
      <w:bookmarkStart w:id="576" w:name="_Toc248561339"/>
      <w:bookmarkStart w:id="577" w:name="_Toc248642879"/>
      <w:bookmarkStart w:id="578" w:name="_Toc248642917"/>
      <w:bookmarkStart w:id="579" w:name="_Toc248722618"/>
      <w:bookmarkStart w:id="580" w:name="_Toc248816081"/>
      <w:bookmarkStart w:id="581" w:name="_Toc248826834"/>
      <w:bookmarkStart w:id="582" w:name="_Toc249166762"/>
      <w:bookmarkStart w:id="583" w:name="_Toc249250434"/>
      <w:bookmarkStart w:id="584" w:name="_Toc231369029"/>
      <w:bookmarkStart w:id="585" w:name="_Toc231537036"/>
      <w:bookmarkStart w:id="586" w:name="_Toc231697869"/>
      <w:bookmarkStart w:id="587" w:name="_Toc231698268"/>
      <w:bookmarkStart w:id="588" w:name="_Toc231698299"/>
      <w:bookmarkStart w:id="589" w:name="_Toc231699841"/>
      <w:bookmarkStart w:id="590" w:name="_Toc232217071"/>
      <w:bookmarkStart w:id="591" w:name="_Toc232398848"/>
      <w:bookmarkStart w:id="592" w:name="_Toc232918081"/>
      <w:bookmarkStart w:id="593" w:name="_Toc234304164"/>
      <w:bookmarkStart w:id="594" w:name="_Toc234304234"/>
      <w:bookmarkStart w:id="595" w:name="_Toc236061795"/>
      <w:bookmarkStart w:id="596" w:name="_Toc236155841"/>
      <w:bookmarkStart w:id="597" w:name="_Toc236155875"/>
      <w:bookmarkStart w:id="598" w:name="_Toc236370821"/>
      <w:bookmarkStart w:id="599" w:name="_Toc236370855"/>
      <w:bookmarkStart w:id="600" w:name="_Toc236370889"/>
      <w:bookmarkStart w:id="601" w:name="_Toc239142031"/>
      <w:bookmarkStart w:id="602" w:name="_Toc239146327"/>
      <w:bookmarkStart w:id="603" w:name="_Toc239563331"/>
      <w:bookmarkStart w:id="604" w:name="_Toc239569439"/>
      <w:bookmarkStart w:id="605" w:name="_Toc246219504"/>
      <w:bookmarkStart w:id="606" w:name="_Toc248561164"/>
      <w:bookmarkStart w:id="607" w:name="_Toc248561204"/>
      <w:bookmarkStart w:id="608" w:name="_Toc248561340"/>
      <w:bookmarkStart w:id="609" w:name="_Toc248642880"/>
      <w:bookmarkStart w:id="610" w:name="_Toc248642918"/>
      <w:bookmarkStart w:id="611" w:name="_Toc248722619"/>
      <w:bookmarkStart w:id="612" w:name="_Toc248816082"/>
      <w:bookmarkStart w:id="613" w:name="_Toc248826835"/>
      <w:bookmarkStart w:id="614" w:name="_Toc249166763"/>
      <w:bookmarkStart w:id="615" w:name="_Toc249250435"/>
      <w:bookmarkStart w:id="616" w:name="_Toc231369030"/>
      <w:bookmarkStart w:id="617" w:name="_Toc231537037"/>
      <w:bookmarkStart w:id="618" w:name="_Toc231697870"/>
      <w:bookmarkStart w:id="619" w:name="_Toc231698269"/>
      <w:bookmarkStart w:id="620" w:name="_Toc231698300"/>
      <w:bookmarkStart w:id="621" w:name="_Toc231699842"/>
      <w:bookmarkStart w:id="622" w:name="_Toc232217072"/>
      <w:bookmarkStart w:id="623" w:name="_Toc232398849"/>
      <w:bookmarkStart w:id="624" w:name="_Toc232918082"/>
      <w:bookmarkStart w:id="625" w:name="_Toc234304165"/>
      <w:bookmarkStart w:id="626" w:name="_Toc234304235"/>
      <w:bookmarkStart w:id="627" w:name="_Toc236061796"/>
      <w:bookmarkStart w:id="628" w:name="_Toc236155842"/>
      <w:bookmarkStart w:id="629" w:name="_Toc236155876"/>
      <w:bookmarkStart w:id="630" w:name="_Toc236370822"/>
      <w:bookmarkStart w:id="631" w:name="_Toc236370856"/>
      <w:bookmarkStart w:id="632" w:name="_Toc236370890"/>
      <w:bookmarkStart w:id="633" w:name="_Toc239142032"/>
      <w:bookmarkStart w:id="634" w:name="_Toc239146328"/>
      <w:bookmarkStart w:id="635" w:name="_Toc239563332"/>
      <w:bookmarkStart w:id="636" w:name="_Toc239569440"/>
      <w:bookmarkStart w:id="637" w:name="_Toc246219505"/>
      <w:bookmarkStart w:id="638" w:name="_Toc248561165"/>
      <w:bookmarkStart w:id="639" w:name="_Toc248561205"/>
      <w:bookmarkStart w:id="640" w:name="_Toc248561341"/>
      <w:bookmarkStart w:id="641" w:name="_Toc248642881"/>
      <w:bookmarkStart w:id="642" w:name="_Toc248642919"/>
      <w:bookmarkStart w:id="643" w:name="_Toc248722620"/>
      <w:bookmarkStart w:id="644" w:name="_Toc248816083"/>
      <w:bookmarkStart w:id="645" w:name="_Toc248826836"/>
      <w:bookmarkStart w:id="646" w:name="_Toc249166764"/>
      <w:bookmarkStart w:id="647" w:name="_Toc249250436"/>
      <w:bookmarkStart w:id="648" w:name="_Toc231369031"/>
      <w:bookmarkStart w:id="649" w:name="_Toc231537038"/>
      <w:bookmarkStart w:id="650" w:name="_Toc231697871"/>
      <w:bookmarkStart w:id="651" w:name="_Toc231698270"/>
      <w:bookmarkStart w:id="652" w:name="_Toc231698301"/>
      <w:bookmarkStart w:id="653" w:name="_Toc231699843"/>
      <w:bookmarkStart w:id="654" w:name="_Toc232217073"/>
      <w:bookmarkStart w:id="655" w:name="_Toc232398850"/>
      <w:bookmarkStart w:id="656" w:name="_Toc232918083"/>
      <w:bookmarkStart w:id="657" w:name="_Toc234304166"/>
      <w:bookmarkStart w:id="658" w:name="_Toc234304236"/>
      <w:bookmarkStart w:id="659" w:name="_Toc236061797"/>
      <w:bookmarkStart w:id="660" w:name="_Toc236155843"/>
      <w:bookmarkStart w:id="661" w:name="_Toc236155877"/>
      <w:bookmarkStart w:id="662" w:name="_Toc236370823"/>
      <w:bookmarkStart w:id="663" w:name="_Toc236370857"/>
      <w:bookmarkStart w:id="664" w:name="_Toc236370891"/>
      <w:bookmarkStart w:id="665" w:name="_Toc239142033"/>
      <w:bookmarkStart w:id="666" w:name="_Toc239146329"/>
      <w:bookmarkStart w:id="667" w:name="_Toc239563333"/>
      <w:bookmarkStart w:id="668" w:name="_Toc239569441"/>
      <w:bookmarkStart w:id="669" w:name="_Toc246219506"/>
      <w:bookmarkStart w:id="670" w:name="_Toc248561166"/>
      <w:bookmarkStart w:id="671" w:name="_Toc248561206"/>
      <w:bookmarkStart w:id="672" w:name="_Toc248561342"/>
      <w:bookmarkStart w:id="673" w:name="_Toc248642882"/>
      <w:bookmarkStart w:id="674" w:name="_Toc248642920"/>
      <w:bookmarkStart w:id="675" w:name="_Toc248722621"/>
      <w:bookmarkStart w:id="676" w:name="_Toc248816084"/>
      <w:bookmarkStart w:id="677" w:name="_Toc248826837"/>
      <w:bookmarkStart w:id="678" w:name="_Toc249166765"/>
      <w:bookmarkStart w:id="679" w:name="_Toc249250437"/>
      <w:bookmarkStart w:id="680" w:name="_Toc231369032"/>
      <w:bookmarkStart w:id="681" w:name="_Toc231537039"/>
      <w:bookmarkStart w:id="682" w:name="_Toc231697872"/>
      <w:bookmarkStart w:id="683" w:name="_Toc231698271"/>
      <w:bookmarkStart w:id="684" w:name="_Toc231698302"/>
      <w:bookmarkStart w:id="685" w:name="_Toc231699844"/>
      <w:bookmarkStart w:id="686" w:name="_Toc232217074"/>
      <w:bookmarkStart w:id="687" w:name="_Toc232398851"/>
      <w:bookmarkStart w:id="688" w:name="_Toc232918084"/>
      <w:bookmarkStart w:id="689" w:name="_Toc234304167"/>
      <w:bookmarkStart w:id="690" w:name="_Toc234304237"/>
      <w:bookmarkStart w:id="691" w:name="_Toc236061798"/>
      <w:bookmarkStart w:id="692" w:name="_Toc236155844"/>
      <w:bookmarkStart w:id="693" w:name="_Toc236155878"/>
      <w:bookmarkStart w:id="694" w:name="_Toc236370824"/>
      <w:bookmarkStart w:id="695" w:name="_Toc236370858"/>
      <w:bookmarkStart w:id="696" w:name="_Toc236370892"/>
      <w:bookmarkStart w:id="697" w:name="_Toc239142034"/>
      <w:bookmarkStart w:id="698" w:name="_Toc239146330"/>
      <w:bookmarkStart w:id="699" w:name="_Toc239563334"/>
      <w:bookmarkStart w:id="700" w:name="_Toc239569442"/>
      <w:bookmarkStart w:id="701" w:name="_Toc246219507"/>
      <w:bookmarkStart w:id="702" w:name="_Toc248561167"/>
      <w:bookmarkStart w:id="703" w:name="_Toc248561207"/>
      <w:bookmarkStart w:id="704" w:name="_Toc248561343"/>
      <w:bookmarkStart w:id="705" w:name="_Toc248642883"/>
      <w:bookmarkStart w:id="706" w:name="_Toc248642921"/>
      <w:bookmarkStart w:id="707" w:name="_Toc248722622"/>
      <w:bookmarkStart w:id="708" w:name="_Toc248816085"/>
      <w:bookmarkStart w:id="709" w:name="_Toc248826838"/>
      <w:bookmarkStart w:id="710" w:name="_Toc249166766"/>
      <w:bookmarkStart w:id="711" w:name="_Toc249250438"/>
      <w:bookmarkStart w:id="712" w:name="_Toc231369033"/>
      <w:bookmarkStart w:id="713" w:name="_Toc231537040"/>
      <w:bookmarkStart w:id="714" w:name="_Toc231697873"/>
      <w:bookmarkStart w:id="715" w:name="_Toc231698272"/>
      <w:bookmarkStart w:id="716" w:name="_Toc231698303"/>
      <w:bookmarkStart w:id="717" w:name="_Toc231699845"/>
      <w:bookmarkStart w:id="718" w:name="_Toc232217075"/>
      <w:bookmarkStart w:id="719" w:name="_Toc232398852"/>
      <w:bookmarkStart w:id="720" w:name="_Toc232918085"/>
      <w:bookmarkStart w:id="721" w:name="_Toc234304168"/>
      <w:bookmarkStart w:id="722" w:name="_Toc234304238"/>
      <w:bookmarkStart w:id="723" w:name="_Toc236061799"/>
      <w:bookmarkStart w:id="724" w:name="_Toc236155845"/>
      <w:bookmarkStart w:id="725" w:name="_Toc236155879"/>
      <w:bookmarkStart w:id="726" w:name="_Toc236370825"/>
      <w:bookmarkStart w:id="727" w:name="_Toc236370859"/>
      <w:bookmarkStart w:id="728" w:name="_Toc236370893"/>
      <w:bookmarkStart w:id="729" w:name="_Toc239142035"/>
      <w:bookmarkStart w:id="730" w:name="_Toc239146331"/>
      <w:bookmarkStart w:id="731" w:name="_Toc239563335"/>
      <w:bookmarkStart w:id="732" w:name="_Toc239569443"/>
      <w:bookmarkStart w:id="733" w:name="_Toc246219508"/>
      <w:bookmarkStart w:id="734" w:name="_Toc248561168"/>
      <w:bookmarkStart w:id="735" w:name="_Toc248561208"/>
      <w:bookmarkStart w:id="736" w:name="_Toc248561344"/>
      <w:bookmarkStart w:id="737" w:name="_Toc248642884"/>
      <w:bookmarkStart w:id="738" w:name="_Toc248642922"/>
      <w:bookmarkStart w:id="739" w:name="_Toc248722623"/>
      <w:bookmarkStart w:id="740" w:name="_Toc248816086"/>
      <w:bookmarkStart w:id="741" w:name="_Toc248826839"/>
      <w:bookmarkStart w:id="742" w:name="_Toc249166767"/>
      <w:bookmarkStart w:id="743" w:name="_Toc249250439"/>
      <w:bookmarkStart w:id="744" w:name="_Toc229892748"/>
      <w:bookmarkStart w:id="745" w:name="_Toc231369034"/>
      <w:bookmarkStart w:id="746" w:name="_Toc231537041"/>
      <w:bookmarkStart w:id="747" w:name="_Toc231697874"/>
      <w:bookmarkStart w:id="748" w:name="_ENREF_1"/>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r w:rsidRPr="00721DB9">
        <w:t>Anderson, S. P.: Upfreezing in sorted circles, Western Spitsbergen, 5. International  Conference on Permafrost, T</w:t>
      </w:r>
      <w:r>
        <w:t>rondheim, Norway, 666-671, 1988</w:t>
      </w:r>
      <w:r w:rsidRPr="00721DB9">
        <w:t>.</w:t>
      </w:r>
      <w:bookmarkEnd w:id="748"/>
    </w:p>
    <w:p w14:paraId="38794046" w14:textId="77777777" w:rsidR="001D5B99" w:rsidRPr="00721DB9" w:rsidRDefault="001D5B99" w:rsidP="001D5B99">
      <w:pPr>
        <w:pStyle w:val="EndNoteBibliography"/>
      </w:pPr>
      <w:bookmarkStart w:id="749" w:name="_ENREF_2"/>
      <w:r w:rsidRPr="00721DB9">
        <w:t xml:space="preserve">Bockheim, J. G., Walker, D. A., Everett, L. R., Nelsen, F. E., and Shiklomanov, N. I.: Soils and cryoturbation in moist nonacidic and acidic tundra in the Kuparuk river basin, Arctic Alaska, U.S.A., </w:t>
      </w:r>
      <w:r>
        <w:t xml:space="preserve">Arctic and Alpine Research, </w:t>
      </w:r>
      <w:r w:rsidRPr="00721DB9">
        <w:t>30, 166-174, 10.2307/1552131, 1998.</w:t>
      </w:r>
      <w:bookmarkEnd w:id="749"/>
    </w:p>
    <w:p w14:paraId="1EA393C0" w14:textId="77777777" w:rsidR="001D5B99" w:rsidRPr="00721DB9" w:rsidRDefault="001D5B99" w:rsidP="001D5B99">
      <w:pPr>
        <w:pStyle w:val="EndNoteBibliography"/>
        <w:jc w:val="left"/>
      </w:pPr>
      <w:bookmarkStart w:id="750" w:name="_ENREF_3"/>
      <w:r w:rsidRPr="00721DB9">
        <w:t xml:space="preserve">Bockheim, J. G.: Importance of cryoturbation in redistributing organic carbon in permafrost-affected soils, </w:t>
      </w:r>
      <w:r>
        <w:t xml:space="preserve">Soil Science Society of America Journal, </w:t>
      </w:r>
      <w:r w:rsidRPr="00721DB9">
        <w:t>71, 1335-1342, 10.2136/sssaj2006.0414N, 2007.</w:t>
      </w:r>
      <w:bookmarkEnd w:id="750"/>
    </w:p>
    <w:p w14:paraId="0467E9D2" w14:textId="77777777" w:rsidR="001D5B99" w:rsidRPr="00721DB9" w:rsidRDefault="001D5B99" w:rsidP="001D5B99">
      <w:pPr>
        <w:pStyle w:val="EndNoteBibliography"/>
      </w:pPr>
      <w:bookmarkStart w:id="751" w:name="_ENREF_4"/>
      <w:r w:rsidRPr="00721DB9">
        <w:t xml:space="preserve">Christiansen, H. H., Etzelmuller, B., Isaksen, K., Juliussen, H., Farbrot, H., Humlum, O., Johansson, M., Ingeman-Nielsen, T., Kristensen, L., Hjort, J., Holmlund, P., Sannel, A. B. K., Sigsgaard, C., Åkerman, H. J., Foged, N., Blikra, L. H., Pernosky, M. A., and Ødegård, R.: The thermal state of permafrost in the Nordic area during the International Polar Year 2007-2009, </w:t>
      </w:r>
      <w:r>
        <w:t xml:space="preserve">Permafrost and Periglacial Processes, </w:t>
      </w:r>
      <w:r w:rsidRPr="00721DB9">
        <w:t>21, 156-181, 10.1002/ppp.687, 2010.</w:t>
      </w:r>
      <w:bookmarkEnd w:id="751"/>
    </w:p>
    <w:p w14:paraId="2181D231" w14:textId="77777777" w:rsidR="001D5B99" w:rsidRPr="00721DB9" w:rsidRDefault="001D5B99" w:rsidP="001D5B99">
      <w:pPr>
        <w:pStyle w:val="EndNoteBibliography"/>
      </w:pPr>
      <w:bookmarkStart w:id="752" w:name="_ENREF_5"/>
      <w:r w:rsidRPr="00721DB9">
        <w:t xml:space="preserve">Etzelmuller, B., and Sollid, J. L.: The Role of Weathering and Pedological Processes for the Development of Sorted Circles on Kvadehuksletta, Svalbard - a Short Report, </w:t>
      </w:r>
      <w:r>
        <w:t xml:space="preserve">Polar Research, </w:t>
      </w:r>
      <w:r w:rsidRPr="00721DB9">
        <w:t>9, 181-191, 1991.</w:t>
      </w:r>
      <w:bookmarkEnd w:id="752"/>
    </w:p>
    <w:p w14:paraId="0C695E6C" w14:textId="77777777" w:rsidR="001D5B99" w:rsidRPr="00721DB9" w:rsidRDefault="001D5B99" w:rsidP="001D5B99">
      <w:pPr>
        <w:pStyle w:val="EndNoteBibliography"/>
      </w:pPr>
      <w:bookmarkStart w:id="753" w:name="_ENREF_6"/>
      <w:r w:rsidRPr="00721DB9">
        <w:t>Fonstad, M. A., Dietrich, J. T., Courville, B. C., Jensen, J. L., and Carbonneau, P. E.: Topographic structure from motion: a new development in photogrammetric measurement, Earth Surf Proc Land, 38, 421-430, Doi 10.1002/Esp.3366, 2013.</w:t>
      </w:r>
      <w:bookmarkEnd w:id="753"/>
    </w:p>
    <w:p w14:paraId="415806B0" w14:textId="77777777" w:rsidR="001D5B99" w:rsidRPr="00721DB9" w:rsidRDefault="001D5B99" w:rsidP="001D5B99">
      <w:pPr>
        <w:pStyle w:val="EndNoteBibliography"/>
      </w:pPr>
      <w:bookmarkStart w:id="754" w:name="_ENREF_7"/>
      <w:r w:rsidRPr="00721DB9">
        <w:t xml:space="preserve">Girod, L.: The use of </w:t>
      </w:r>
      <w:r>
        <w:t>SfM technologies in geosciences</w:t>
      </w:r>
      <w:r w:rsidRPr="00721DB9">
        <w:t xml:space="preserve">: Micmac for geologists, </w:t>
      </w:r>
      <w:r>
        <w:t xml:space="preserve">ENSG intership report, </w:t>
      </w:r>
      <w:r w:rsidRPr="00721DB9">
        <w:t>32</w:t>
      </w:r>
      <w:r>
        <w:t>pp</w:t>
      </w:r>
      <w:r w:rsidRPr="00721DB9">
        <w:t>, 2012.</w:t>
      </w:r>
      <w:bookmarkEnd w:id="754"/>
    </w:p>
    <w:p w14:paraId="69056347" w14:textId="77777777" w:rsidR="001D5B99" w:rsidRPr="00721DB9" w:rsidRDefault="001D5B99" w:rsidP="001D5B99">
      <w:pPr>
        <w:pStyle w:val="EndNoteBibliography"/>
      </w:pPr>
      <w:bookmarkStart w:id="755" w:name="_ENREF_8"/>
      <w:r w:rsidRPr="00721DB9">
        <w:t xml:space="preserve">Hallet, B., and Prestrud, S.: Dynamics of Periglacial Sorted Circles in Western Spitsbergen, </w:t>
      </w:r>
      <w:r>
        <w:t xml:space="preserve">Quaternary Research, </w:t>
      </w:r>
      <w:r w:rsidRPr="00721DB9">
        <w:t>26, 81-99, 1986.</w:t>
      </w:r>
      <w:bookmarkEnd w:id="755"/>
    </w:p>
    <w:p w14:paraId="0EBE96BA" w14:textId="77777777" w:rsidR="001D5B99" w:rsidRPr="00721DB9" w:rsidRDefault="001D5B99" w:rsidP="001D5B99">
      <w:pPr>
        <w:pStyle w:val="EndNoteBibliography"/>
      </w:pPr>
      <w:bookmarkStart w:id="756" w:name="_ENREF_9"/>
      <w:r w:rsidRPr="00721DB9">
        <w:t>Hallet, B., Anderson, S. P., Stubbs, C. W., and Gregory, E. C.: Surface soil displacement in sorted circles, Western Spitsbergen, 5. International permafrost conference, T</w:t>
      </w:r>
      <w:r>
        <w:t>rondheim, Norway, 1988, 770-775</w:t>
      </w:r>
      <w:bookmarkEnd w:id="756"/>
      <w:r>
        <w:t>, 1988.</w:t>
      </w:r>
    </w:p>
    <w:p w14:paraId="40A921AE" w14:textId="77777777" w:rsidR="001D5B99" w:rsidRPr="00721DB9" w:rsidRDefault="001D5B99" w:rsidP="001D5B99">
      <w:pPr>
        <w:pStyle w:val="EndNoteBibliography"/>
      </w:pPr>
      <w:bookmarkStart w:id="757" w:name="_ENREF_10"/>
      <w:r w:rsidRPr="00721DB9">
        <w:t>Hallet, B.: Measurement of soil motion in sorted circles, western Spitsbergen, Seventh International Concerence o</w:t>
      </w:r>
      <w:r>
        <w:t>n Permafrost, Yellowknife,</w:t>
      </w:r>
      <w:r w:rsidRPr="00721DB9">
        <w:t xml:space="preserve"> 415-420, </w:t>
      </w:r>
      <w:bookmarkEnd w:id="757"/>
      <w:r>
        <w:t>1998.</w:t>
      </w:r>
    </w:p>
    <w:p w14:paraId="337DEE52" w14:textId="77777777" w:rsidR="001D5B99" w:rsidRPr="00721DB9" w:rsidRDefault="001D5B99" w:rsidP="001D5B99">
      <w:pPr>
        <w:pStyle w:val="EndNoteBibliography"/>
      </w:pPr>
      <w:bookmarkStart w:id="758" w:name="_ENREF_11"/>
      <w:r w:rsidRPr="00721DB9">
        <w:t>Heid, T., and Kääb, A.: Evaluation of existing image matching methods for deriving glacier surface displacements globally from optical satellite imagery, Remote Sens Environ, 118, 339-355, DOI 10.1016/j.rse.2011.11.024, 2012.</w:t>
      </w:r>
      <w:bookmarkEnd w:id="758"/>
    </w:p>
    <w:p w14:paraId="012C9F07" w14:textId="77777777" w:rsidR="001D5B99" w:rsidRPr="00721DB9" w:rsidRDefault="001D5B99" w:rsidP="001D5B99">
      <w:pPr>
        <w:pStyle w:val="EndNoteBibliography"/>
      </w:pPr>
      <w:bookmarkStart w:id="759" w:name="_ENREF_12"/>
      <w:r w:rsidRPr="00721DB9">
        <w:t xml:space="preserve">Horwath, J. L., Sletten, R. S., Hagedorn, B., and Hallet, B.: Spatial and temporal distribution of soil organic carbon in nonsorted striped patterned ground </w:t>
      </w:r>
      <w:r>
        <w:t xml:space="preserve">of the High Arctic, Journal of Geophysical Research – Biogeosciences, 113, G03s07, </w:t>
      </w:r>
      <w:r w:rsidRPr="00721DB9">
        <w:t>10.1029/2007jg000511, 2008.</w:t>
      </w:r>
      <w:bookmarkEnd w:id="759"/>
    </w:p>
    <w:p w14:paraId="27DD7DDA" w14:textId="77777777" w:rsidR="001D5B99" w:rsidRPr="00721DB9" w:rsidRDefault="001D5B99" w:rsidP="001D5B99">
      <w:pPr>
        <w:pStyle w:val="EndNoteBibliography"/>
      </w:pPr>
      <w:bookmarkStart w:id="760" w:name="_ENREF_13"/>
      <w:r w:rsidRPr="00721DB9">
        <w:t>Isaksen, K., Benestad, R. E., Harris, C., and Sollid, J. L.: Recent extreme near-surface permafrost temperatures on Svalbard in relation to future climate scenarios, Ge</w:t>
      </w:r>
      <w:r>
        <w:t xml:space="preserve">ophys Res Lett, 34, Artn L17502, </w:t>
      </w:r>
      <w:r w:rsidRPr="00721DB9">
        <w:t>Doi 10.1029/2007gl031002, 2007a.</w:t>
      </w:r>
      <w:bookmarkEnd w:id="760"/>
    </w:p>
    <w:p w14:paraId="7731D169" w14:textId="77777777" w:rsidR="001D5B99" w:rsidRPr="00721DB9" w:rsidRDefault="001D5B99" w:rsidP="001D5B99">
      <w:pPr>
        <w:pStyle w:val="EndNoteBibliography"/>
      </w:pPr>
      <w:bookmarkStart w:id="761" w:name="_ENREF_14"/>
      <w:r w:rsidRPr="00721DB9">
        <w:t>Isaksen, K., Sollid, J. L., Holmlund, P., and Harris, C.: Recent warming of mountain permafrost in Svalbard and Scandinavia, J Geop</w:t>
      </w:r>
      <w:r>
        <w:t xml:space="preserve">hys Res-Earth, 112, Artn F02s04, </w:t>
      </w:r>
      <w:r w:rsidRPr="00721DB9">
        <w:t>Doi 10.1029/2006jf000522, 2007b.</w:t>
      </w:r>
      <w:bookmarkEnd w:id="761"/>
    </w:p>
    <w:p w14:paraId="4D3B9DD8" w14:textId="77777777" w:rsidR="001D5B99" w:rsidRPr="00721DB9" w:rsidRDefault="001D5B99" w:rsidP="001D5B99">
      <w:pPr>
        <w:pStyle w:val="EndNoteBibliography"/>
      </w:pPr>
      <w:bookmarkStart w:id="762" w:name="_ENREF_15"/>
      <w:r w:rsidRPr="00721DB9">
        <w:lastRenderedPageBreak/>
        <w:t>James, M. R., and Robson, S.: Straightforward reconstruction of 3D surfaces and topography with a camera: Accuracy and geoscience application, J Geophys Res-Earth, 117, Artn F03017</w:t>
      </w:r>
      <w:r>
        <w:t xml:space="preserve">, </w:t>
      </w:r>
      <w:r w:rsidRPr="00721DB9">
        <w:t>Doi 10.1029/2011jf002289, 2012.</w:t>
      </w:r>
      <w:bookmarkEnd w:id="762"/>
    </w:p>
    <w:p w14:paraId="032350E6" w14:textId="77777777" w:rsidR="001D5B99" w:rsidRPr="00721DB9" w:rsidRDefault="001D5B99" w:rsidP="001D5B99">
      <w:pPr>
        <w:pStyle w:val="EndNoteBibliography"/>
      </w:pPr>
      <w:bookmarkStart w:id="763" w:name="_ENREF_16"/>
      <w:r w:rsidRPr="00721DB9">
        <w:t xml:space="preserve">Kessler, M. A., Murray, A. B., Werner, B. T., and Hallet, B.: A model for sorted circles as self-organized patterns, </w:t>
      </w:r>
      <w:r>
        <w:t xml:space="preserve">Journal of Geophysical Research – Solid Earth, </w:t>
      </w:r>
      <w:r w:rsidRPr="00721DB9">
        <w:t>106, 13287-13306, 2001.</w:t>
      </w:r>
      <w:bookmarkEnd w:id="763"/>
    </w:p>
    <w:p w14:paraId="7CE32A78" w14:textId="77777777" w:rsidR="001D5B99" w:rsidRPr="00721DB9" w:rsidRDefault="001D5B99" w:rsidP="001D5B99">
      <w:pPr>
        <w:pStyle w:val="EndNoteBibliography"/>
      </w:pPr>
      <w:bookmarkStart w:id="764" w:name="_ENREF_17"/>
      <w:r w:rsidRPr="00721DB9">
        <w:t xml:space="preserve">Kessler, M. A., and Werner, B. T.: Self-organization of sorted patterned ground, </w:t>
      </w:r>
      <w:r>
        <w:t xml:space="preserve">Science, </w:t>
      </w:r>
      <w:r w:rsidRPr="00721DB9">
        <w:t>299, 380-383, 2003.</w:t>
      </w:r>
      <w:bookmarkEnd w:id="764"/>
    </w:p>
    <w:p w14:paraId="31E1302A" w14:textId="77777777" w:rsidR="001D5B99" w:rsidRPr="00721DB9" w:rsidRDefault="001D5B99" w:rsidP="001D5B99">
      <w:pPr>
        <w:pStyle w:val="EndNoteBibliography"/>
      </w:pPr>
      <w:bookmarkStart w:id="765" w:name="_ENREF_18"/>
      <w:r w:rsidRPr="00721DB9">
        <w:t xml:space="preserve">Kääb, A., Gudmundsson, G. H., and Hoelzle, M.: Surface deformation of creeping mountain permafrost. Photogrammetric investigations on rock glacier Murtèl, Swiss Alps., 7th International Permafrost Conference, Yellowknife, Canada, 1998, 531-537, </w:t>
      </w:r>
      <w:bookmarkEnd w:id="765"/>
    </w:p>
    <w:p w14:paraId="27017B53" w14:textId="77777777" w:rsidR="001D5B99" w:rsidRPr="00721DB9" w:rsidRDefault="001D5B99" w:rsidP="001D5B99">
      <w:pPr>
        <w:pStyle w:val="EndNoteBibliography"/>
      </w:pPr>
      <w:bookmarkStart w:id="766" w:name="_ENREF_19"/>
      <w:r w:rsidRPr="00721DB9">
        <w:t>Kääb, A., and Vollmer, M.: Surface geometry, thickness changes and flow fields on creeping mountain permafrost: automatic extraction by digital image analysis, Permafrost Periglac 11, 315-326, 2000.</w:t>
      </w:r>
      <w:bookmarkEnd w:id="766"/>
    </w:p>
    <w:p w14:paraId="7EE4DE3D" w14:textId="77777777" w:rsidR="001D5B99" w:rsidRPr="00721DB9" w:rsidRDefault="001D5B99" w:rsidP="001D5B99">
      <w:pPr>
        <w:pStyle w:val="EndNoteBibliography"/>
      </w:pPr>
      <w:bookmarkStart w:id="767" w:name="_ENREF_20"/>
      <w:r w:rsidRPr="00721DB9">
        <w:t xml:space="preserve">Kääb, A.: Correlation Image Analysis software (CIAS), </w:t>
      </w:r>
      <w:r w:rsidRPr="005859B6">
        <w:t>http://www.mn.uio.no/icemass</w:t>
      </w:r>
      <w:r w:rsidRPr="00721DB9">
        <w:t>, 2013.</w:t>
      </w:r>
      <w:bookmarkEnd w:id="767"/>
    </w:p>
    <w:p w14:paraId="2D2EC81E" w14:textId="77777777" w:rsidR="001D5B99" w:rsidRPr="00721DB9" w:rsidRDefault="001D5B99" w:rsidP="001D5B99">
      <w:pPr>
        <w:pStyle w:val="EndNoteBibliography"/>
      </w:pPr>
      <w:bookmarkStart w:id="768" w:name="_ENREF_21"/>
      <w:r w:rsidRPr="00721DB9">
        <w:t xml:space="preserve">Marsz, A. A., Styszynska, A., Pekala, K., and Repelewska-Pekalowa, J.: Influence of meteorological elements on changes in actice-layer thickness in the Bellsund region, Svalbard, </w:t>
      </w:r>
      <w:r>
        <w:t xml:space="preserve">Permafrost and Periglacial Processes, </w:t>
      </w:r>
      <w:r w:rsidRPr="00721DB9">
        <w:t>in press, 10.1002/ppp.1790, 2013.</w:t>
      </w:r>
      <w:bookmarkEnd w:id="768"/>
    </w:p>
    <w:p w14:paraId="76BFE769" w14:textId="77777777" w:rsidR="001D5B99" w:rsidRPr="00721DB9" w:rsidRDefault="001D5B99" w:rsidP="001D5B99">
      <w:pPr>
        <w:pStyle w:val="EndNoteBibliography"/>
      </w:pPr>
      <w:bookmarkStart w:id="769" w:name="_ENREF_22"/>
      <w:r w:rsidRPr="00721DB9">
        <w:t xml:space="preserve">Matsuoka, N., Abe, M., and Ijiri, M.: Differential frost heave and sorted patterned ground: field measurements and a laboratory experiment, </w:t>
      </w:r>
      <w:r>
        <w:t xml:space="preserve">Geomorphology, </w:t>
      </w:r>
      <w:r w:rsidRPr="00721DB9">
        <w:t>52, 73-85, 2003.</w:t>
      </w:r>
      <w:bookmarkEnd w:id="769"/>
    </w:p>
    <w:p w14:paraId="3B1D900B" w14:textId="77777777" w:rsidR="001D5B99" w:rsidRPr="00721DB9" w:rsidRDefault="001D5B99" w:rsidP="001D5B99">
      <w:pPr>
        <w:pStyle w:val="EndNoteBibliography"/>
        <w:jc w:val="left"/>
      </w:pPr>
      <w:bookmarkStart w:id="770" w:name="_ENREF_23"/>
      <w:r>
        <w:t xml:space="preserve">MicMac documentation: </w:t>
      </w:r>
      <w:r w:rsidRPr="00721DB9">
        <w:t>https://geoportail.forge.ign.fr/hg/culture3d/file/c4223bbd9d54/Documentation/, 2013.</w:t>
      </w:r>
      <w:bookmarkEnd w:id="770"/>
    </w:p>
    <w:p w14:paraId="782BDB39" w14:textId="77777777" w:rsidR="001D5B99" w:rsidRPr="00721DB9" w:rsidRDefault="001D5B99" w:rsidP="001D5B99">
      <w:pPr>
        <w:pStyle w:val="EndNoteBibliography"/>
      </w:pPr>
      <w:bookmarkStart w:id="771" w:name="_ENREF_24"/>
      <w:r>
        <w:t xml:space="preserve">MicMac: </w:t>
      </w:r>
      <w:r w:rsidRPr="005859B6">
        <w:t>http://logiciels.ign.fr/?-Micmac,3-</w:t>
      </w:r>
      <w:r w:rsidRPr="00721DB9">
        <w:t>, 2013.</w:t>
      </w:r>
      <w:bookmarkEnd w:id="771"/>
    </w:p>
    <w:p w14:paraId="458602C2" w14:textId="77777777" w:rsidR="001D5B99" w:rsidRPr="00721DB9" w:rsidRDefault="001D5B99" w:rsidP="001D5B99">
      <w:pPr>
        <w:pStyle w:val="EndNoteBibliography"/>
      </w:pPr>
      <w:bookmarkStart w:id="772" w:name="_ENREF_25"/>
      <w:r w:rsidRPr="00721DB9">
        <w:t>Peterson, R. A.: Stability analysis and numerical simulation of differential frost heave, 40, 277-298, 10.1007/s11004-008-9150-z, 2008.</w:t>
      </w:r>
      <w:bookmarkEnd w:id="772"/>
    </w:p>
    <w:p w14:paraId="4124996E" w14:textId="77777777" w:rsidR="001D5B99" w:rsidRPr="00721DB9" w:rsidRDefault="001D5B99" w:rsidP="001D5B99">
      <w:pPr>
        <w:pStyle w:val="EndNoteBibliography"/>
      </w:pPr>
      <w:bookmarkStart w:id="773" w:name="_ENREF_26"/>
      <w:r w:rsidRPr="00721DB9">
        <w:t xml:space="preserve">Peterson, R. A., and Krantz, W. B.: Differential frost heave model for patterned ground formation: Corroboration with observations along a North American arctic transect, </w:t>
      </w:r>
      <w:r>
        <w:t xml:space="preserve">Journal of Geophysical Research – Biogeosciences, </w:t>
      </w:r>
      <w:r w:rsidRPr="00721DB9">
        <w:t>113, 10.1029/2007JG000559, 2008.</w:t>
      </w:r>
      <w:bookmarkEnd w:id="773"/>
    </w:p>
    <w:p w14:paraId="341ED958" w14:textId="77777777" w:rsidR="001D5B99" w:rsidRPr="00721DB9" w:rsidRDefault="001D5B99" w:rsidP="001D5B99">
      <w:pPr>
        <w:pStyle w:val="EndNoteBibliography"/>
      </w:pPr>
      <w:bookmarkStart w:id="774" w:name="_ENREF_27"/>
      <w:r w:rsidRPr="00721DB9">
        <w:t>Pierrot-Deseilligny, M., and Clery, I.: Recent evolution in photogrammetry and 3d modelisation of natural spaces, 51-66, 2011.</w:t>
      </w:r>
      <w:bookmarkEnd w:id="774"/>
    </w:p>
    <w:p w14:paraId="1E84CA48" w14:textId="77777777" w:rsidR="001D5B99" w:rsidRPr="00721DB9" w:rsidRDefault="001D5B99" w:rsidP="001D5B99">
      <w:pPr>
        <w:pStyle w:val="EndNoteBibliography"/>
      </w:pPr>
      <w:bookmarkStart w:id="775" w:name="_ENREF_28"/>
      <w:r w:rsidRPr="00721DB9">
        <w:t>Pierrot-Deseilligny, M., and Clery, I.: Some possible protocols of acquisition for optimal use of the “APERO” open source software in automatic orientation and calibration, Castelldefels, Spain, 2012.</w:t>
      </w:r>
      <w:bookmarkEnd w:id="775"/>
    </w:p>
    <w:p w14:paraId="6750E04E" w14:textId="77777777" w:rsidR="001D5B99" w:rsidRPr="00721DB9" w:rsidRDefault="001D5B99" w:rsidP="001D5B99">
      <w:pPr>
        <w:pStyle w:val="EndNoteBibliography"/>
      </w:pPr>
      <w:bookmarkStart w:id="776" w:name="_ENREF_29"/>
      <w:r w:rsidRPr="00721DB9">
        <w:t xml:space="preserve">Putkonen, J.: Soil thermal properties and heat transfer processes near Ny-Alesund, northwestern Spitsbergen, Svalbard, </w:t>
      </w:r>
      <w:r>
        <w:t xml:space="preserve">Polar Research, </w:t>
      </w:r>
      <w:r w:rsidRPr="00721DB9">
        <w:t>17, 165-179, 1998.</w:t>
      </w:r>
      <w:bookmarkEnd w:id="776"/>
    </w:p>
    <w:p w14:paraId="24B9FA5D" w14:textId="77777777" w:rsidR="001D5B99" w:rsidRPr="00721DB9" w:rsidRDefault="001D5B99" w:rsidP="001D5B99">
      <w:pPr>
        <w:pStyle w:val="EndNoteBibliography"/>
      </w:pPr>
      <w:bookmarkStart w:id="777" w:name="_ENREF_30"/>
      <w:r w:rsidRPr="00721DB9">
        <w:t>Schmertmann, J., and Taylor, R. S.: Quantitative data from a patterned ground site over permafrost, U.S. Army Cold Regions and Engineering Laboratory, Hanover, N.H., 1965.</w:t>
      </w:r>
      <w:bookmarkEnd w:id="777"/>
    </w:p>
    <w:p w14:paraId="0DC67617" w14:textId="77777777" w:rsidR="001D5B99" w:rsidRPr="00721DB9" w:rsidRDefault="001D5B99" w:rsidP="001D5B99">
      <w:pPr>
        <w:pStyle w:val="EndNoteBibliography"/>
      </w:pPr>
      <w:bookmarkStart w:id="778" w:name="_ENREF_31"/>
      <w:r w:rsidRPr="00721DB9">
        <w:t>Tolgensbakk, J., and Sollid, J. L.: Kvadehuksletta, Geomorfologi og kværtærgeologi 1:10000, Norsk Polarinsitutt, Oslo, 1987.</w:t>
      </w:r>
      <w:bookmarkEnd w:id="778"/>
    </w:p>
    <w:p w14:paraId="11ACFB98" w14:textId="77777777" w:rsidR="001D5B99" w:rsidRPr="00721DB9" w:rsidRDefault="001D5B99" w:rsidP="001D5B99">
      <w:pPr>
        <w:pStyle w:val="EndNoteBibliography"/>
      </w:pPr>
      <w:bookmarkStart w:id="779" w:name="_ENREF_32"/>
      <w:r w:rsidRPr="00721DB9">
        <w:t>Washburn, A. L.: Geocryology. A survey of Periglacial Processes and Environments, John Wiley, Washington/New York, 406 pp. pp., 1980.</w:t>
      </w:r>
      <w:bookmarkEnd w:id="779"/>
    </w:p>
    <w:p w14:paraId="343CA247" w14:textId="77777777" w:rsidR="001D5B99" w:rsidRPr="00721DB9" w:rsidRDefault="001D5B99" w:rsidP="001D5B99">
      <w:pPr>
        <w:pStyle w:val="EndNoteBibliography"/>
      </w:pPr>
      <w:bookmarkStart w:id="780" w:name="_ENREF_33"/>
      <w:r w:rsidRPr="00721DB9">
        <w:lastRenderedPageBreak/>
        <w:t>Westoby, M. J., Brasington, J., Glasser, N. F., Hambrey, M. J., and Reynolds, J. M.: 'Structure-from-Motion' photogrammetry: A low-cost, effective tool for geoscience applications, Geomorphology, 179, 300-314, DOI 10.1016/j.geomorph.2012.08.021, 2012.</w:t>
      </w:r>
      <w:bookmarkEnd w:id="780"/>
    </w:p>
    <w:p w14:paraId="152A5024" w14:textId="77777777" w:rsidR="001D5B99" w:rsidRPr="006E7DA2" w:rsidRDefault="001D5B99" w:rsidP="001D5B99"/>
    <w:p w14:paraId="13514076" w14:textId="77777777" w:rsidR="001E5B85" w:rsidRPr="006E7DA2" w:rsidRDefault="001E5B85" w:rsidP="001E5B85">
      <w:pPr>
        <w:pStyle w:val="Title1"/>
      </w:pPr>
      <w:r>
        <w:br w:type="page"/>
      </w:r>
      <w:r>
        <w:lastRenderedPageBreak/>
        <w:t>Figures</w:t>
      </w:r>
    </w:p>
    <w:p w14:paraId="2F229801" w14:textId="77777777" w:rsidR="001E5B85" w:rsidRDefault="001E5B85" w:rsidP="009016B2"/>
    <w:p w14:paraId="5D2E2D7C" w14:textId="77777777" w:rsidR="001E5B85" w:rsidRPr="006E7DA2" w:rsidRDefault="001E5B85" w:rsidP="001E5B85">
      <w:pPr>
        <w:pStyle w:val="Figurecaption"/>
        <w:rPr>
          <w:rFonts w:eastAsia="Calibri"/>
          <w:lang w:eastAsia="en-US"/>
        </w:rPr>
      </w:pPr>
      <w:r>
        <w:rPr>
          <w:rFonts w:eastAsia="Calibri"/>
          <w:lang w:eastAsia="en-US"/>
        </w:rPr>
        <w:t xml:space="preserve">Photo of </w:t>
      </w:r>
      <w:r w:rsidRPr="006E7DA2">
        <w:rPr>
          <w:rFonts w:eastAsia="Calibri"/>
          <w:lang w:eastAsia="en-US"/>
        </w:rPr>
        <w:t xml:space="preserve">site </w:t>
      </w:r>
      <w:r>
        <w:rPr>
          <w:rFonts w:eastAsia="Calibri"/>
          <w:lang w:eastAsia="en-US"/>
        </w:rPr>
        <w:t xml:space="preserve">and sorted circles studied </w:t>
      </w:r>
      <w:r w:rsidRPr="006E7DA2">
        <w:rPr>
          <w:rFonts w:eastAsia="Calibri"/>
          <w:lang w:eastAsia="en-US"/>
        </w:rPr>
        <w:t xml:space="preserve">with inset map of Svalbard. </w:t>
      </w:r>
      <w:r w:rsidR="002F74E1">
        <w:rPr>
          <w:rFonts w:eastAsia="Calibri"/>
          <w:lang w:eastAsia="en-US"/>
        </w:rPr>
        <w:t>The darker, inner parts of the circles have a diameter of around 1.5 m on average. View to the north.</w:t>
      </w:r>
    </w:p>
    <w:p w14:paraId="4F93E70E" w14:textId="77777777" w:rsidR="001D5B99" w:rsidRDefault="001D5B99" w:rsidP="009016B2"/>
    <w:p w14:paraId="7813EB56" w14:textId="77777777" w:rsidR="007214B6" w:rsidRDefault="001D5B99" w:rsidP="003447DF">
      <w:pPr>
        <w:pStyle w:val="Figurecaption"/>
        <w:jc w:val="left"/>
      </w:pPr>
      <w:r>
        <w:t xml:space="preserve"> </w:t>
      </w:r>
      <w:r w:rsidR="00ED4043">
        <w:t xml:space="preserve">(Upper). Mean monthly air temperature </w:t>
      </w:r>
      <w:r w:rsidR="00BF2B12">
        <w:t xml:space="preserve">in </w:t>
      </w:r>
      <w:proofErr w:type="spellStart"/>
      <w:r w:rsidR="00BF2B12">
        <w:t>Ny-</w:t>
      </w:r>
      <w:r w:rsidR="00ED4043">
        <w:t>Ålesund</w:t>
      </w:r>
      <w:proofErr w:type="spellEnd"/>
      <w:r w:rsidR="00ED4043">
        <w:t xml:space="preserve"> for the 1961-1990 normal period (</w:t>
      </w:r>
      <w:r w:rsidR="001C6B84">
        <w:t>solid line</w:t>
      </w:r>
      <w:r w:rsidR="00ED4043">
        <w:t xml:space="preserve">). Temperature anomaly for all months calculated as a mean of monthly deviations from normal during the 1991-2010 period (triangles). (Middle). </w:t>
      </w:r>
      <w:r w:rsidR="00BF2B12">
        <w:t xml:space="preserve">Air temperature in </w:t>
      </w:r>
      <w:proofErr w:type="spellStart"/>
      <w:r w:rsidR="00BF2B12">
        <w:t>Ny-Ålesund</w:t>
      </w:r>
      <w:proofErr w:type="spellEnd"/>
      <w:r w:rsidR="00BF2B12">
        <w:t xml:space="preserve"> during the September 2006 – December 2010 period. </w:t>
      </w:r>
      <w:proofErr w:type="gramStart"/>
      <w:r w:rsidR="00BF2B12">
        <w:t>Degree day</w:t>
      </w:r>
      <w:proofErr w:type="gramEnd"/>
      <w:r w:rsidR="00BF2B12">
        <w:t xml:space="preserve"> sum during summers 2007 – 2010 displayed within the graph</w:t>
      </w:r>
      <w:r w:rsidR="001C6B84">
        <w:t>;</w:t>
      </w:r>
      <w:r w:rsidR="00BF2B12">
        <w:t xml:space="preserve"> sum at the time of photography in 2007 and 2010 below. (Lower) Ground temperatures from the shallow </w:t>
      </w:r>
      <w:proofErr w:type="spellStart"/>
      <w:r w:rsidR="00BF2B12">
        <w:t>Janssonhaugen</w:t>
      </w:r>
      <w:proofErr w:type="spellEnd"/>
      <w:r w:rsidR="00BF2B12">
        <w:t xml:space="preserve"> borehole. </w:t>
      </w:r>
      <w:r w:rsidR="008707AC">
        <w:t>Photography dates indicated as arrows.</w:t>
      </w:r>
    </w:p>
    <w:p w14:paraId="2F38279F" w14:textId="77777777" w:rsidR="007214B6" w:rsidRDefault="003233CA" w:rsidP="008707AC">
      <w:pPr>
        <w:jc w:val="center"/>
      </w:pPr>
      <w:r>
        <w:t>.</w:t>
      </w:r>
    </w:p>
    <w:p w14:paraId="1854CF76" w14:textId="77777777" w:rsidR="007214B6" w:rsidRDefault="008707AC" w:rsidP="007214B6">
      <w:pPr>
        <w:pStyle w:val="Figurecaption"/>
        <w:rPr>
          <w:rFonts w:eastAsia="Calibri"/>
          <w:lang w:eastAsia="en-US"/>
        </w:rPr>
      </w:pPr>
      <w:r>
        <w:rPr>
          <w:rFonts w:eastAsia="Calibri"/>
          <w:lang w:eastAsia="en-US"/>
        </w:rPr>
        <w:t>Shaded relief (</w:t>
      </w:r>
      <w:proofErr w:type="spellStart"/>
      <w:r>
        <w:rPr>
          <w:rFonts w:eastAsia="Calibri"/>
          <w:lang w:eastAsia="en-US"/>
        </w:rPr>
        <w:t>hi</w:t>
      </w:r>
      <w:r w:rsidR="005F2CF2">
        <w:rPr>
          <w:rFonts w:eastAsia="Calibri"/>
          <w:lang w:eastAsia="en-US"/>
        </w:rPr>
        <w:t>llshade</w:t>
      </w:r>
      <w:proofErr w:type="spellEnd"/>
      <w:r>
        <w:rPr>
          <w:rFonts w:eastAsia="Calibri"/>
          <w:lang w:eastAsia="en-US"/>
        </w:rPr>
        <w:t>)</w:t>
      </w:r>
      <w:r w:rsidR="005F2CF2">
        <w:rPr>
          <w:rFonts w:eastAsia="Calibri"/>
          <w:lang w:eastAsia="en-US"/>
        </w:rPr>
        <w:t xml:space="preserve"> of </w:t>
      </w:r>
      <w:r w:rsidR="004A6754">
        <w:rPr>
          <w:rFonts w:eastAsia="Calibri"/>
          <w:lang w:eastAsia="en-US"/>
        </w:rPr>
        <w:t xml:space="preserve">the </w:t>
      </w:r>
      <w:r w:rsidR="005F2CF2">
        <w:rPr>
          <w:rFonts w:eastAsia="Calibri"/>
          <w:lang w:eastAsia="en-US"/>
        </w:rPr>
        <w:t>2007 DE</w:t>
      </w:r>
      <w:r w:rsidR="004A6754">
        <w:rPr>
          <w:rFonts w:eastAsia="Calibri"/>
          <w:lang w:eastAsia="en-US"/>
        </w:rPr>
        <w:t>M</w:t>
      </w:r>
      <w:r w:rsidR="0078258C">
        <w:rPr>
          <w:rFonts w:eastAsia="Calibri"/>
          <w:lang w:eastAsia="en-US"/>
        </w:rPr>
        <w:t>, resampled to 2 cm resolution,</w:t>
      </w:r>
      <w:r w:rsidR="004A6754">
        <w:rPr>
          <w:rFonts w:eastAsia="Calibri"/>
          <w:lang w:eastAsia="en-US"/>
        </w:rPr>
        <w:t xml:space="preserve"> over the </w:t>
      </w:r>
      <w:proofErr w:type="gramStart"/>
      <w:r w:rsidR="004A6754">
        <w:rPr>
          <w:rFonts w:eastAsia="Calibri"/>
          <w:lang w:eastAsia="en-US"/>
        </w:rPr>
        <w:t>three sorted</w:t>
      </w:r>
      <w:proofErr w:type="gramEnd"/>
      <w:r w:rsidR="004A6754">
        <w:rPr>
          <w:rFonts w:eastAsia="Calibri"/>
          <w:lang w:eastAsia="en-US"/>
        </w:rPr>
        <w:t xml:space="preserve"> circles. Black dots indicate the positions of the ground control points used.</w:t>
      </w:r>
      <w:r w:rsidR="0078258C">
        <w:rPr>
          <w:rFonts w:eastAsia="Calibri"/>
          <w:lang w:eastAsia="en-US"/>
        </w:rPr>
        <w:t xml:space="preserve"> Note the soil cracks on the ridge tops and in the inner domains.</w:t>
      </w:r>
    </w:p>
    <w:p w14:paraId="08A7AD66" w14:textId="77777777" w:rsidR="009A00CA" w:rsidRDefault="009A00CA" w:rsidP="009A00CA">
      <w:pPr>
        <w:pStyle w:val="Figurecaption"/>
        <w:numPr>
          <w:ilvl w:val="0"/>
          <w:numId w:val="0"/>
        </w:numPr>
        <w:ind w:left="397"/>
        <w:rPr>
          <w:rFonts w:eastAsia="Calibri"/>
          <w:lang w:eastAsia="en-US"/>
        </w:rPr>
      </w:pPr>
    </w:p>
    <w:p w14:paraId="23B3D921" w14:textId="47C0A39F" w:rsidR="009A00CA" w:rsidRPr="00CD130C" w:rsidRDefault="009A00CA" w:rsidP="007214B6">
      <w:pPr>
        <w:pStyle w:val="Figurecaption"/>
        <w:rPr>
          <w:rFonts w:eastAsia="Calibri"/>
          <w:lang w:eastAsia="en-US"/>
        </w:rPr>
      </w:pPr>
      <w:r>
        <w:rPr>
          <w:rFonts w:eastAsia="Calibri"/>
          <w:lang w:eastAsia="en-US"/>
        </w:rPr>
        <w:t xml:space="preserve">Section of the 2010 </w:t>
      </w:r>
      <w:proofErr w:type="spellStart"/>
      <w:r>
        <w:rPr>
          <w:rFonts w:eastAsia="Calibri"/>
          <w:lang w:eastAsia="en-US"/>
        </w:rPr>
        <w:t>orthophoto</w:t>
      </w:r>
      <w:proofErr w:type="spellEnd"/>
      <w:r>
        <w:rPr>
          <w:rFonts w:eastAsia="Calibri"/>
          <w:lang w:eastAsia="en-US"/>
        </w:rPr>
        <w:t xml:space="preserve"> (left) and DEM </w:t>
      </w:r>
      <w:proofErr w:type="spellStart"/>
      <w:r>
        <w:rPr>
          <w:rFonts w:eastAsia="Calibri"/>
          <w:lang w:eastAsia="en-US"/>
        </w:rPr>
        <w:t>hillshade</w:t>
      </w:r>
      <w:proofErr w:type="spellEnd"/>
      <w:r>
        <w:rPr>
          <w:rFonts w:eastAsia="Calibri"/>
          <w:lang w:eastAsia="en-US"/>
        </w:rPr>
        <w:t xml:space="preserve"> (right). </w:t>
      </w:r>
      <w:proofErr w:type="spellStart"/>
      <w:r>
        <w:rPr>
          <w:rFonts w:eastAsia="Calibri"/>
          <w:lang w:eastAsia="en-US"/>
        </w:rPr>
        <w:t>Southwestern</w:t>
      </w:r>
      <w:proofErr w:type="spellEnd"/>
      <w:r>
        <w:rPr>
          <w:rFonts w:eastAsia="Calibri"/>
          <w:lang w:eastAsia="en-US"/>
        </w:rPr>
        <w:t xml:space="preserve"> part of the </w:t>
      </w:r>
      <w:proofErr w:type="gramStart"/>
      <w:r>
        <w:rPr>
          <w:rFonts w:eastAsia="Calibri"/>
          <w:lang w:eastAsia="en-US"/>
        </w:rPr>
        <w:t>northern sorted</w:t>
      </w:r>
      <w:proofErr w:type="gramEnd"/>
      <w:r>
        <w:rPr>
          <w:rFonts w:eastAsia="Calibri"/>
          <w:lang w:eastAsia="en-US"/>
        </w:rPr>
        <w:t xml:space="preserve"> circle. </w:t>
      </w:r>
      <w:ins w:id="781" w:author="Bernard Hallet" w:date="2014-02-14T16:15:00Z">
        <w:r w:rsidR="00E44BF7">
          <w:rPr>
            <w:rFonts w:eastAsia="Calibri"/>
            <w:lang w:eastAsia="en-US"/>
          </w:rPr>
          <w:t>The contour interval is 2 cm (w</w:t>
        </w:r>
      </w:ins>
      <w:del w:id="782" w:author="Bernard Hallet" w:date="2014-02-14T16:15:00Z">
        <w:r w:rsidDel="00E44BF7">
          <w:rPr>
            <w:rFonts w:eastAsia="Calibri"/>
            <w:lang w:eastAsia="en-US"/>
          </w:rPr>
          <w:delText>W</w:delText>
        </w:r>
      </w:del>
      <w:r>
        <w:rPr>
          <w:rFonts w:eastAsia="Calibri"/>
          <w:lang w:eastAsia="en-US"/>
        </w:rPr>
        <w:t xml:space="preserve">hite </w:t>
      </w:r>
      <w:del w:id="783" w:author="Bernard Hallet" w:date="2014-02-14T16:15:00Z">
        <w:r w:rsidDel="00E44BF7">
          <w:rPr>
            <w:rFonts w:eastAsia="Calibri"/>
            <w:lang w:eastAsia="en-US"/>
          </w:rPr>
          <w:delText xml:space="preserve">contour </w:delText>
        </w:r>
      </w:del>
      <w:r>
        <w:rPr>
          <w:rFonts w:eastAsia="Calibri"/>
          <w:lang w:eastAsia="en-US"/>
        </w:rPr>
        <w:t>lines</w:t>
      </w:r>
      <w:commentRangeStart w:id="784"/>
      <w:del w:id="785" w:author="Bernard Hallet" w:date="2014-02-14T16:15:00Z">
        <w:r w:rsidDel="00E44BF7">
          <w:rPr>
            <w:rFonts w:eastAsia="Calibri"/>
            <w:lang w:eastAsia="en-US"/>
          </w:rPr>
          <w:delText xml:space="preserve"> indicate 2 cm elevation difference</w:delText>
        </w:r>
        <w:r w:rsidR="0078258C" w:rsidDel="00E44BF7">
          <w:rPr>
            <w:rFonts w:eastAsia="Calibri"/>
            <w:lang w:eastAsia="en-US"/>
          </w:rPr>
          <w:delText>s</w:delText>
        </w:r>
      </w:del>
      <w:commentRangeEnd w:id="784"/>
      <w:r w:rsidR="00245FCC">
        <w:rPr>
          <w:rStyle w:val="CommentReference"/>
        </w:rPr>
        <w:commentReference w:id="784"/>
      </w:r>
      <w:del w:id="786" w:author="Bernard Hallet" w:date="2014-02-14T16:15:00Z">
        <w:r w:rsidDel="00E44BF7">
          <w:rPr>
            <w:rFonts w:eastAsia="Calibri"/>
            <w:lang w:eastAsia="en-US"/>
          </w:rPr>
          <w:delText>.</w:delText>
        </w:r>
      </w:del>
      <w:ins w:id="787" w:author="Bernard Hallet" w:date="2014-02-14T16:15:00Z">
        <w:r w:rsidR="00E44BF7">
          <w:rPr>
            <w:rFonts w:eastAsia="Calibri"/>
            <w:lang w:eastAsia="en-US"/>
          </w:rPr>
          <w:t>)</w:t>
        </w:r>
      </w:ins>
      <w:ins w:id="788" w:author="Bernard Hallet" w:date="2014-02-14T16:16:00Z">
        <w:r w:rsidR="00E44BF7">
          <w:rPr>
            <w:rFonts w:eastAsia="Calibri"/>
            <w:lang w:eastAsia="en-US"/>
          </w:rPr>
          <w:t>.</w:t>
        </w:r>
      </w:ins>
    </w:p>
    <w:p w14:paraId="459D8DDF" w14:textId="77777777" w:rsidR="007214B6" w:rsidRDefault="007214B6" w:rsidP="009016B2"/>
    <w:p w14:paraId="48587768" w14:textId="77777777" w:rsidR="00C67B3B" w:rsidRPr="009A00CA" w:rsidRDefault="009A00CA" w:rsidP="00C67B3B">
      <w:pPr>
        <w:pStyle w:val="Figurecaption"/>
        <w:rPr>
          <w:rFonts w:eastAsia="Calibri"/>
          <w:lang w:eastAsia="en-US"/>
        </w:rPr>
      </w:pPr>
      <w:r>
        <w:rPr>
          <w:rFonts w:eastAsia="Calibri"/>
          <w:lang w:eastAsia="en-US"/>
        </w:rPr>
        <w:t>E</w:t>
      </w:r>
      <w:r w:rsidR="00C67B3B" w:rsidRPr="009A00CA">
        <w:rPr>
          <w:rFonts w:eastAsia="Calibri"/>
          <w:lang w:eastAsia="en-US"/>
        </w:rPr>
        <w:t xml:space="preserve">levation change </w:t>
      </w:r>
      <w:r>
        <w:rPr>
          <w:rFonts w:eastAsia="Calibri"/>
          <w:lang w:eastAsia="en-US"/>
        </w:rPr>
        <w:t>2007-</w:t>
      </w:r>
      <w:commentRangeStart w:id="789"/>
      <w:r>
        <w:rPr>
          <w:rFonts w:eastAsia="Calibri"/>
          <w:lang w:eastAsia="en-US"/>
        </w:rPr>
        <w:t>2010</w:t>
      </w:r>
      <w:commentRangeEnd w:id="789"/>
      <w:r w:rsidR="001617D4">
        <w:rPr>
          <w:rStyle w:val="CommentReference"/>
        </w:rPr>
        <w:commentReference w:id="789"/>
      </w:r>
      <w:r>
        <w:rPr>
          <w:rFonts w:eastAsia="Calibri"/>
          <w:lang w:eastAsia="en-US"/>
        </w:rPr>
        <w:t xml:space="preserve"> </w:t>
      </w:r>
      <w:r w:rsidR="00C67B3B" w:rsidRPr="009A00CA">
        <w:rPr>
          <w:rFonts w:eastAsia="Calibri"/>
          <w:lang w:eastAsia="en-US"/>
        </w:rPr>
        <w:t xml:space="preserve">on </w:t>
      </w:r>
      <w:r>
        <w:rPr>
          <w:rFonts w:eastAsia="Calibri"/>
          <w:lang w:eastAsia="en-US"/>
        </w:rPr>
        <w:t xml:space="preserve">the </w:t>
      </w:r>
      <w:r w:rsidR="00C67B3B" w:rsidRPr="009A00CA">
        <w:rPr>
          <w:rFonts w:eastAsia="Calibri"/>
          <w:lang w:eastAsia="en-US"/>
        </w:rPr>
        <w:t xml:space="preserve">northern </w:t>
      </w:r>
      <w:r>
        <w:rPr>
          <w:rFonts w:eastAsia="Calibri"/>
          <w:lang w:eastAsia="en-US"/>
        </w:rPr>
        <w:t xml:space="preserve">(top) and middle </w:t>
      </w:r>
      <w:r w:rsidR="00C67B3B" w:rsidRPr="009A00CA">
        <w:rPr>
          <w:rFonts w:eastAsia="Calibri"/>
          <w:lang w:eastAsia="en-US"/>
        </w:rPr>
        <w:t>circle</w:t>
      </w:r>
      <w:r>
        <w:rPr>
          <w:rFonts w:eastAsia="Calibri"/>
          <w:lang w:eastAsia="en-US"/>
        </w:rPr>
        <w:t xml:space="preserve"> (bottom). 2-cm contour lines are indicated in black.</w:t>
      </w:r>
      <w:r w:rsidR="0078258C">
        <w:rPr>
          <w:rFonts w:eastAsia="Calibri"/>
          <w:lang w:eastAsia="en-US"/>
        </w:rPr>
        <w:t xml:space="preserve"> The highest parts of the inner domains coincide well with the largest rates of surface heave in this domain, and the deepest parts with the strongest surface lowering. </w:t>
      </w:r>
    </w:p>
    <w:p w14:paraId="04E9B0FE" w14:textId="77777777" w:rsidR="000E7BB3" w:rsidRPr="006E7DA2" w:rsidRDefault="000E7BB3" w:rsidP="009A00CA">
      <w:pPr>
        <w:jc w:val="center"/>
      </w:pPr>
    </w:p>
    <w:p w14:paraId="1437BC72" w14:textId="77777777" w:rsidR="000E7BB3" w:rsidRPr="009A00CA" w:rsidRDefault="009A00CA" w:rsidP="000E7BB3">
      <w:pPr>
        <w:pStyle w:val="Figurecaption"/>
        <w:rPr>
          <w:rFonts w:eastAsia="Calibri"/>
          <w:lang w:eastAsia="en-US"/>
        </w:rPr>
      </w:pPr>
      <w:r>
        <w:rPr>
          <w:rFonts w:eastAsia="Calibri"/>
          <w:lang w:eastAsia="en-US"/>
        </w:rPr>
        <w:t>Horizontal surface displacements 2007-2010 on all three circles</w:t>
      </w:r>
      <w:r w:rsidR="00D872BE" w:rsidRPr="009A00CA">
        <w:rPr>
          <w:rFonts w:eastAsia="Calibri"/>
          <w:lang w:eastAsia="en-US"/>
        </w:rPr>
        <w:t>.</w:t>
      </w:r>
      <w:r>
        <w:rPr>
          <w:rFonts w:eastAsia="Calibri"/>
          <w:lang w:eastAsia="en-US"/>
        </w:rPr>
        <w:t xml:space="preserve"> </w:t>
      </w:r>
      <w:proofErr w:type="gramStart"/>
      <w:r>
        <w:rPr>
          <w:rFonts w:eastAsia="Calibri"/>
          <w:lang w:eastAsia="en-US"/>
        </w:rPr>
        <w:t>Chaotic vectors or groups of vectors are typica</w:t>
      </w:r>
      <w:r w:rsidR="00F007D7">
        <w:rPr>
          <w:rFonts w:eastAsia="Calibri"/>
          <w:lang w:eastAsia="en-US"/>
        </w:rPr>
        <w:t>lly caused by individual stones</w:t>
      </w:r>
      <w:r>
        <w:rPr>
          <w:rFonts w:eastAsia="Calibri"/>
          <w:lang w:eastAsia="en-US"/>
        </w:rPr>
        <w:t xml:space="preserve"> that slide or tip, but could in some cases also</w:t>
      </w:r>
      <w:r w:rsidR="00F007D7">
        <w:rPr>
          <w:rFonts w:eastAsia="Calibri"/>
          <w:lang w:eastAsia="en-US"/>
        </w:rPr>
        <w:t xml:space="preserve"> be mismatches</w:t>
      </w:r>
      <w:proofErr w:type="gramEnd"/>
      <w:r w:rsidR="00F007D7">
        <w:rPr>
          <w:rFonts w:eastAsia="Calibri"/>
          <w:lang w:eastAsia="en-US"/>
        </w:rPr>
        <w:t>. Measurements with very low correlation coefficients have been removed.</w:t>
      </w:r>
      <w:r w:rsidR="008707AC">
        <w:rPr>
          <w:rFonts w:eastAsia="Calibri"/>
          <w:lang w:eastAsia="en-US"/>
        </w:rPr>
        <w:t xml:space="preserve"> Linear vector scale with maximum vector magnitude of 2.5 cm a</w:t>
      </w:r>
      <w:r w:rsidR="008707AC" w:rsidRPr="008707AC">
        <w:rPr>
          <w:rFonts w:eastAsia="Calibri"/>
          <w:vertAlign w:val="superscript"/>
          <w:lang w:eastAsia="en-US"/>
        </w:rPr>
        <w:t>-1</w:t>
      </w:r>
      <w:r w:rsidR="008707AC">
        <w:rPr>
          <w:rFonts w:eastAsia="Calibri"/>
          <w:lang w:eastAsia="en-US"/>
        </w:rPr>
        <w:t>.</w:t>
      </w:r>
      <w:r w:rsidR="00CF29DE">
        <w:rPr>
          <w:rFonts w:eastAsia="Calibri"/>
          <w:lang w:eastAsia="en-US"/>
        </w:rPr>
        <w:t xml:space="preserve"> </w:t>
      </w:r>
    </w:p>
    <w:p w14:paraId="39450F6C" w14:textId="77777777" w:rsidR="000E7BB3" w:rsidRDefault="000E7BB3" w:rsidP="000E7BB3"/>
    <w:p w14:paraId="296D69F1" w14:textId="77777777" w:rsidR="00F007D7" w:rsidRDefault="00F007D7" w:rsidP="00F007D7">
      <w:pPr>
        <w:pStyle w:val="Figurecaption"/>
      </w:pPr>
      <w:r>
        <w:lastRenderedPageBreak/>
        <w:t xml:space="preserve">Northern circle. </w:t>
      </w:r>
      <w:r w:rsidRPr="006E7DA2">
        <w:t>Maximum corr</w:t>
      </w:r>
      <w:r>
        <w:t xml:space="preserve">elation </w:t>
      </w:r>
      <w:r w:rsidRPr="006E7DA2">
        <w:t>coeff</w:t>
      </w:r>
      <w:r>
        <w:t>icients</w:t>
      </w:r>
      <w:r w:rsidRPr="006E7DA2">
        <w:t xml:space="preserve"> </w:t>
      </w:r>
      <w:r>
        <w:t>(</w:t>
      </w:r>
      <w:r w:rsidRPr="006E7DA2">
        <w:t>left</w:t>
      </w:r>
      <w:r>
        <w:t>) and signal-to-noise ratio</w:t>
      </w:r>
      <w:r w:rsidRPr="006E7DA2">
        <w:t xml:space="preserve"> </w:t>
      </w:r>
      <w:r>
        <w:t>(SNR; right)</w:t>
      </w:r>
      <w:r w:rsidR="008707AC">
        <w:t xml:space="preserve"> of the image matching of Fig. 6</w:t>
      </w:r>
      <w:r>
        <w:t xml:space="preserve">. SNR is defined </w:t>
      </w:r>
      <w:r w:rsidR="00E521CF">
        <w:t>as the ratio</w:t>
      </w:r>
      <w:r>
        <w:t xml:space="preserve"> between the </w:t>
      </w:r>
      <w:r w:rsidRPr="006E7DA2">
        <w:t>max</w:t>
      </w:r>
      <w:r>
        <w:t>imum</w:t>
      </w:r>
      <w:r w:rsidRPr="006E7DA2">
        <w:t xml:space="preserve"> corr</w:t>
      </w:r>
      <w:r>
        <w:t>elation coefficient and the</w:t>
      </w:r>
      <w:r w:rsidRPr="006E7DA2">
        <w:t xml:space="preserve"> av</w:t>
      </w:r>
      <w:r>
        <w:t>era</w:t>
      </w:r>
      <w:r w:rsidRPr="006E7DA2">
        <w:t>g</w:t>
      </w:r>
      <w:r>
        <w:t>e</w:t>
      </w:r>
      <w:r w:rsidRPr="006E7DA2">
        <w:t xml:space="preserve"> </w:t>
      </w:r>
      <w:r>
        <w:t xml:space="preserve">correlation coefficient for each </w:t>
      </w:r>
      <w:r w:rsidR="0078258C">
        <w:t xml:space="preserve">individual </w:t>
      </w:r>
      <w:r>
        <w:t>match</w:t>
      </w:r>
      <w:r w:rsidRPr="006E7DA2">
        <w:t xml:space="preserve">. </w:t>
      </w:r>
      <w:r w:rsidR="0021217F">
        <w:t>Transition between inner domain</w:t>
      </w:r>
      <w:r w:rsidRPr="006E7DA2">
        <w:t xml:space="preserve"> </w:t>
      </w:r>
      <w:r w:rsidR="0021217F">
        <w:t xml:space="preserve">and surrounding ridges </w:t>
      </w:r>
      <w:r>
        <w:t xml:space="preserve">indicated in </w:t>
      </w:r>
      <w:r w:rsidR="003C3905">
        <w:t>in red</w:t>
      </w:r>
      <w:r>
        <w:t>.</w:t>
      </w:r>
    </w:p>
    <w:p w14:paraId="658615DE" w14:textId="77777777" w:rsidR="00F007D7" w:rsidRDefault="00F007D7" w:rsidP="000E7BB3"/>
    <w:p w14:paraId="6401E540" w14:textId="32B5730C" w:rsidR="000E7BB3" w:rsidRPr="00F007D7" w:rsidRDefault="00F007D7" w:rsidP="000E7BB3">
      <w:pPr>
        <w:pStyle w:val="Figurecaption"/>
      </w:pPr>
      <w:r>
        <w:t xml:space="preserve">Section of 2007 and 2010 </w:t>
      </w:r>
      <w:proofErr w:type="spellStart"/>
      <w:r>
        <w:t>orthoimages</w:t>
      </w:r>
      <w:proofErr w:type="spellEnd"/>
      <w:r>
        <w:t xml:space="preserve"> to the southwest of the northern circle</w:t>
      </w:r>
      <w:r w:rsidR="00D872BE" w:rsidRPr="00F007D7">
        <w:t>.</w:t>
      </w:r>
      <w:r>
        <w:t xml:space="preserve"> 2007 positions of selected stones are marked by white dots</w:t>
      </w:r>
      <w:r w:rsidR="0021217F">
        <w:t xml:space="preserve"> (left and right)</w:t>
      </w:r>
      <w:r>
        <w:t>, 2010 positions of the corresponding stones by black dots</w:t>
      </w:r>
      <w:r w:rsidR="0021217F">
        <w:t xml:space="preserve"> (right)</w:t>
      </w:r>
      <w:r>
        <w:t>. Stones 1-3 are in the process of being incorporated into the base of the course-grained ridges. Stones 4 and 5 move outwards from the circle centre. Stone</w:t>
      </w:r>
      <w:r w:rsidR="0021217F">
        <w:t>s</w:t>
      </w:r>
      <w:r>
        <w:t xml:space="preserve"> 6 and 7 fell</w:t>
      </w:r>
      <w:ins w:id="790" w:author="Bernard Hallet" w:date="2014-02-23T10:17:00Z">
        <w:r w:rsidR="00165285">
          <w:t xml:space="preserve"> or </w:t>
        </w:r>
      </w:ins>
      <w:del w:id="791" w:author="Bernard Hallet" w:date="2014-02-23T10:17:00Z">
        <w:r w:rsidDel="00165285">
          <w:delText>/</w:delText>
        </w:r>
      </w:del>
      <w:r>
        <w:t>slid</w:t>
      </w:r>
      <w:del w:id="792" w:author="Bernard Hallet" w:date="2014-02-23T10:17:00Z">
        <w:r w:rsidDel="00165285">
          <w:delText>ed</w:delText>
        </w:r>
      </w:del>
      <w:r>
        <w:t xml:space="preserve"> down the ridge.</w:t>
      </w:r>
    </w:p>
    <w:p w14:paraId="37C4AEE7" w14:textId="77777777" w:rsidR="000E7BB3" w:rsidRDefault="000E7BB3" w:rsidP="000E7BB3"/>
    <w:p w14:paraId="0F76A7EA" w14:textId="77777777" w:rsidR="000E7BB3" w:rsidRPr="00CF29DE" w:rsidRDefault="00CF29DE" w:rsidP="000E7BB3">
      <w:pPr>
        <w:pStyle w:val="Figurecaption"/>
      </w:pPr>
      <w:r>
        <w:t>Sketch summarizing the findings of the study</w:t>
      </w:r>
      <w:r w:rsidR="00D872BE" w:rsidRPr="00CF29DE">
        <w:t>.</w:t>
      </w:r>
      <w:r w:rsidR="0021217F">
        <w:t xml:space="preserve"> The topographic profile shown is approximately a southwest to northeast cross-section over the centre of the middle circle. The solid line indicates time 2007, the dashed line 2010. Black arrows indicate soil surface </w:t>
      </w:r>
      <w:proofErr w:type="gramStart"/>
      <w:r w:rsidR="0021217F">
        <w:t>movement,</w:t>
      </w:r>
      <w:proofErr w:type="gramEnd"/>
      <w:r w:rsidR="0021217F">
        <w:t xml:space="preserve"> the white arrows surface elevation </w:t>
      </w:r>
      <w:commentRangeStart w:id="793"/>
      <w:r w:rsidR="0021217F">
        <w:t>changes</w:t>
      </w:r>
      <w:commentRangeEnd w:id="793"/>
      <w:r w:rsidR="00165285">
        <w:rPr>
          <w:rStyle w:val="CommentReference"/>
        </w:rPr>
        <w:commentReference w:id="793"/>
      </w:r>
      <w:r w:rsidR="0021217F">
        <w:t>.</w:t>
      </w:r>
    </w:p>
    <w:p w14:paraId="5614873C" w14:textId="77777777" w:rsidR="000E7BB3" w:rsidRPr="006E7DA2" w:rsidRDefault="000E7BB3" w:rsidP="000E7BB3"/>
    <w:p w14:paraId="6C94F0B8" w14:textId="77777777" w:rsidR="00023576" w:rsidRPr="006E7DA2" w:rsidRDefault="00023576" w:rsidP="00721DB9"/>
    <w:sectPr w:rsidR="00023576" w:rsidRPr="006E7DA2" w:rsidSect="000D3766">
      <w:footerReference w:type="default" r:id="rId10"/>
      <w:type w:val="continuous"/>
      <w:pgSz w:w="11906" w:h="16838"/>
      <w:pgMar w:top="1418" w:right="1418" w:bottom="1276" w:left="1418" w:header="680" w:footer="680" w:gutter="0"/>
      <w:lnNumType w:countBy="1" w:distance="851" w:restart="continuous"/>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Bernard Hallet" w:date="2014-02-26T07:17:00Z" w:initials="BH">
    <w:p w14:paraId="28E3C093" w14:textId="0B07A67A" w:rsidR="00704D8C" w:rsidRDefault="00704D8C">
      <w:pPr>
        <w:pStyle w:val="CommentText"/>
      </w:pPr>
      <w:r>
        <w:rPr>
          <w:rStyle w:val="CommentReference"/>
        </w:rPr>
        <w:annotationRef/>
      </w:r>
      <w:r>
        <w:t>Edits on preceding we</w:t>
      </w:r>
      <w:r w:rsidR="001847C7">
        <w:t>re</w:t>
      </w:r>
      <w:bookmarkStart w:id="5" w:name="_GoBack"/>
      <w:bookmarkEnd w:id="5"/>
      <w:r>
        <w:t xml:space="preserve"> already sent to authors</w:t>
      </w:r>
    </w:p>
  </w:comment>
  <w:comment w:id="8" w:author="Bernard Hallet" w:date="2014-02-17T16:54:00Z" w:initials="BH">
    <w:p w14:paraId="0ED62720" w14:textId="588FFA65" w:rsidR="00704D8C" w:rsidRDefault="00704D8C">
      <w:pPr>
        <w:pStyle w:val="CommentText"/>
      </w:pPr>
      <w:r>
        <w:rPr>
          <w:rStyle w:val="CommentReference"/>
        </w:rPr>
        <w:annotationRef/>
      </w:r>
      <w:r>
        <w:t>If this is different from differential GPS, please explain the difference; if there is no difference use GPS.</w:t>
      </w:r>
    </w:p>
  </w:comment>
  <w:comment w:id="9" w:author="Bernard Hallet" w:date="2014-02-14T15:31:00Z" w:initials="BH">
    <w:p w14:paraId="445F9973" w14:textId="77777777" w:rsidR="00704D8C" w:rsidRDefault="00704D8C">
      <w:pPr>
        <w:pStyle w:val="CommentText"/>
      </w:pPr>
      <w:r>
        <w:rPr>
          <w:rStyle w:val="CommentReference"/>
        </w:rPr>
        <w:annotationRef/>
      </w:r>
      <w:r>
        <w:t>In view of this, lines 146-163 could be deleted with little science loss</w:t>
      </w:r>
    </w:p>
  </w:comment>
  <w:comment w:id="10" w:author="Bernard Hallet" w:date="2014-02-14T15:32:00Z" w:initials="BH">
    <w:p w14:paraId="50FEDAB6" w14:textId="1383804B" w:rsidR="00704D8C" w:rsidRDefault="00704D8C">
      <w:pPr>
        <w:pStyle w:val="CommentText"/>
      </w:pPr>
      <w:r>
        <w:rPr>
          <w:rStyle w:val="CommentReference"/>
        </w:rPr>
        <w:annotationRef/>
      </w:r>
      <w:r>
        <w:t xml:space="preserve">What is a </w:t>
      </w:r>
      <w:r w:rsidRPr="00A24379">
        <w:rPr>
          <w:rFonts w:eastAsia="Calibri"/>
          <w:lang w:eastAsia="zh-CN"/>
        </w:rPr>
        <w:t>dense correlation</w:t>
      </w:r>
      <w:r>
        <w:rPr>
          <w:rFonts w:eastAsia="Calibri"/>
          <w:lang w:eastAsia="zh-CN"/>
        </w:rPr>
        <w:t>?</w:t>
      </w:r>
    </w:p>
  </w:comment>
  <w:comment w:id="18" w:author="Bernard Hallet" w:date="2014-02-14T16:02:00Z" w:initials="BH">
    <w:p w14:paraId="20C86D94" w14:textId="0BA12992" w:rsidR="00704D8C" w:rsidRDefault="00704D8C">
      <w:pPr>
        <w:pStyle w:val="CommentText"/>
      </w:pPr>
      <w:r>
        <w:rPr>
          <w:rStyle w:val="CommentReference"/>
        </w:rPr>
        <w:annotationRef/>
      </w:r>
      <w:r>
        <w:t>I hope this stability will be supported by measurements in part because of the occasional cracks that manifest large displacement near ridge tops (including those in fig 3)</w:t>
      </w:r>
    </w:p>
  </w:comment>
  <w:comment w:id="20" w:author="Bernard Hallet" w:date="2014-02-14T15:51:00Z" w:initials="BH">
    <w:p w14:paraId="5E326842" w14:textId="04DE6AFD" w:rsidR="00704D8C" w:rsidRDefault="00704D8C">
      <w:pPr>
        <w:pStyle w:val="CommentText"/>
      </w:pPr>
      <w:r>
        <w:rPr>
          <w:rStyle w:val="CommentReference"/>
        </w:rPr>
        <w:annotationRef/>
      </w:r>
      <w:r>
        <w:t>This question comes up because, in my mind, particle motion implies the motion of individual particles (in an absolute sense, or relative to the soil or to other particles). If the particle motion turns out to be spatially coherent, I’d probably call it soil heave or settling.  I suspect that your technique does not really image the soil; hence you may not wish to elaborate on this here.</w:t>
      </w:r>
    </w:p>
  </w:comment>
  <w:comment w:id="21" w:author="Bernard Hallet" w:date="2014-02-14T15:54:00Z" w:initials="BH">
    <w:p w14:paraId="10C130E7" w14:textId="1F369D14" w:rsidR="00704D8C" w:rsidRDefault="00704D8C">
      <w:pPr>
        <w:pStyle w:val="CommentText"/>
      </w:pPr>
      <w:r>
        <w:rPr>
          <w:rStyle w:val="CommentReference"/>
        </w:rPr>
        <w:annotationRef/>
      </w:r>
      <w:r>
        <w:t xml:space="preserve">As above are urge you to streamline the Ms by deleting material that adds </w:t>
      </w:r>
      <w:proofErr w:type="spellStart"/>
      <w:r>
        <w:t>litt</w:t>
      </w:r>
      <w:proofErr w:type="spellEnd"/>
      <w:r>
        <w:t xml:space="preserve"> or no science value (lines 223-229)</w:t>
      </w:r>
    </w:p>
  </w:comment>
  <w:comment w:id="27" w:author="Bernard Hallet" w:date="2014-02-14T16:08:00Z" w:initials="BH">
    <w:p w14:paraId="33B39919" w14:textId="6285AA82" w:rsidR="00704D8C" w:rsidRDefault="00704D8C">
      <w:pPr>
        <w:pStyle w:val="CommentText"/>
      </w:pPr>
      <w:r>
        <w:rPr>
          <w:rStyle w:val="CommentReference"/>
        </w:rPr>
        <w:annotationRef/>
      </w:r>
      <w:r>
        <w:t>How do they compare to the areas beyond the outer gravel ridge (which I called inter-circle areas)?  It looks like your 4</w:t>
      </w:r>
      <w:r w:rsidRPr="0065740A">
        <w:rPr>
          <w:vertAlign w:val="superscript"/>
        </w:rPr>
        <w:t>th</w:t>
      </w:r>
      <w:r>
        <w:t xml:space="preserve"> and 5</w:t>
      </w:r>
      <w:r w:rsidRPr="0065740A">
        <w:rPr>
          <w:vertAlign w:val="superscript"/>
        </w:rPr>
        <w:t>th</w:t>
      </w:r>
      <w:r>
        <w:t xml:space="preserve"> northern-most control points in fig 3 are in these areas beyond the outer ridges.</w:t>
      </w:r>
    </w:p>
  </w:comment>
  <w:comment w:id="28" w:author="Bernard Hallet" w:date="2014-02-14T16:10:00Z" w:initials="BH">
    <w:p w14:paraId="7FA5FB03" w14:textId="787B8BFB" w:rsidR="00704D8C" w:rsidRDefault="00704D8C">
      <w:pPr>
        <w:pStyle w:val="CommentText"/>
      </w:pPr>
      <w:r>
        <w:rPr>
          <w:rStyle w:val="CommentReference"/>
        </w:rPr>
        <w:annotationRef/>
      </w:r>
      <w:r>
        <w:t>Shouldn’t you comment on this being due to the regional gradient, sloping down toward the lake, or is it different?</w:t>
      </w:r>
    </w:p>
  </w:comment>
  <w:comment w:id="29" w:author="Bernard Hallet" w:date="2014-02-14T16:12:00Z" w:initials="BH">
    <w:p w14:paraId="79F46828" w14:textId="05C82D05" w:rsidR="00704D8C" w:rsidRDefault="00704D8C">
      <w:pPr>
        <w:pStyle w:val="CommentText"/>
      </w:pPr>
      <w:r>
        <w:rPr>
          <w:rStyle w:val="CommentReference"/>
        </w:rPr>
        <w:annotationRef/>
      </w:r>
      <w:r>
        <w:t>Indeed, and the cracks are much more variable in the location and orientation than I realized.</w:t>
      </w:r>
    </w:p>
  </w:comment>
  <w:comment w:id="40" w:author="Bernard Hallet" w:date="2014-02-14T16:27:00Z" w:initials="BH">
    <w:p w14:paraId="6ACE3690" w14:textId="6132D873" w:rsidR="00704D8C" w:rsidRDefault="00704D8C">
      <w:pPr>
        <w:pStyle w:val="CommentText"/>
      </w:pPr>
      <w:r>
        <w:rPr>
          <w:rStyle w:val="CommentReference"/>
        </w:rPr>
        <w:annotationRef/>
      </w:r>
      <w:r>
        <w:t>Another observation that I never noticed without your high res images!</w:t>
      </w:r>
    </w:p>
  </w:comment>
  <w:comment w:id="51" w:author="Bernard Hallet" w:date="2014-02-14T16:35:00Z" w:initials="BH">
    <w:p w14:paraId="7EEE3C95" w14:textId="09736D22" w:rsidR="00704D8C" w:rsidRDefault="00704D8C">
      <w:pPr>
        <w:pStyle w:val="CommentText"/>
      </w:pPr>
      <w:r>
        <w:rPr>
          <w:rStyle w:val="CommentReference"/>
        </w:rPr>
        <w:annotationRef/>
      </w:r>
      <w:r>
        <w:t>Amazing &amp; surprisingly large differences for adjacent circles, also new to me!</w:t>
      </w:r>
    </w:p>
  </w:comment>
  <w:comment w:id="52" w:author="Bernard Hallet" w:date="2014-02-14T16:55:00Z" w:initials="BH">
    <w:p w14:paraId="5457A39E" w14:textId="129A8736" w:rsidR="00704D8C" w:rsidRDefault="00704D8C">
      <w:pPr>
        <w:pStyle w:val="CommentText"/>
      </w:pPr>
      <w:r>
        <w:rPr>
          <w:rStyle w:val="CommentReference"/>
        </w:rPr>
        <w:annotationRef/>
      </w:r>
      <w:r>
        <w:t>Here or later it would be good (&amp; helpful) to clarify the relationships between the crack orientation and location, and the local slopes &amp; micro-relief.</w:t>
      </w:r>
    </w:p>
  </w:comment>
  <w:comment w:id="64" w:author="Bernard Hallet" w:date="2014-02-17T16:37:00Z" w:initials="BH">
    <w:p w14:paraId="730EF525" w14:textId="563D7FFE" w:rsidR="00704D8C" w:rsidRDefault="00704D8C">
      <w:pPr>
        <w:pStyle w:val="CommentText"/>
      </w:pPr>
      <w:r>
        <w:rPr>
          <w:rStyle w:val="CommentReference"/>
        </w:rPr>
        <w:annotationRef/>
      </w:r>
      <w:r>
        <w:t>It would be very instructive to show the plot of speed and slope (</w:t>
      </w:r>
      <w:proofErr w:type="spellStart"/>
      <w:r>
        <w:t>tangeant</w:t>
      </w:r>
      <w:proofErr w:type="spellEnd"/>
      <w:r>
        <w:t xml:space="preserve"> or sine) for both the inner domain and the gravel ridge.  This would not only illustrate what you describe in the text but it would show the reader the scatter in the data and the strength of the linear relationship (through an r-squared value).</w:t>
      </w:r>
    </w:p>
  </w:comment>
  <w:comment w:id="65" w:author="Bernard Hallet" w:date="2014-02-17T16:42:00Z" w:initials="BH">
    <w:p w14:paraId="0612C2B2" w14:textId="5AC9866E" w:rsidR="00704D8C" w:rsidRDefault="00704D8C">
      <w:pPr>
        <w:pStyle w:val="CommentText"/>
      </w:pPr>
      <w:r>
        <w:rPr>
          <w:rStyle w:val="CommentReference"/>
        </w:rPr>
        <w:annotationRef/>
      </w:r>
      <w:r>
        <w:t>To streamline the nomenclature you might consider replacing “</w:t>
      </w:r>
      <w:r w:rsidRPr="006E7DA2">
        <w:rPr>
          <w:rFonts w:eastAsia="Calibri"/>
          <w:lang w:eastAsia="en-US"/>
        </w:rPr>
        <w:t>the inner parts of the circle</w:t>
      </w:r>
      <w:r>
        <w:rPr>
          <w:rFonts w:eastAsia="Calibri"/>
          <w:lang w:eastAsia="en-US"/>
        </w:rPr>
        <w:t>s” by “the circle interiors” and use “</w:t>
      </w:r>
      <w:r w:rsidRPr="006E7DA2">
        <w:rPr>
          <w:rFonts w:eastAsia="Calibri"/>
          <w:lang w:eastAsia="en-US"/>
        </w:rPr>
        <w:t>the outer rings</w:t>
      </w:r>
      <w:r>
        <w:rPr>
          <w:rFonts w:eastAsia="Calibri"/>
          <w:lang w:eastAsia="en-US"/>
        </w:rPr>
        <w:t>” consistently.</w:t>
      </w:r>
    </w:p>
  </w:comment>
  <w:comment w:id="66" w:author="Bernard Hallet" w:date="2014-02-17T16:39:00Z" w:initials="BH">
    <w:p w14:paraId="23F2C117" w14:textId="584C2994" w:rsidR="00704D8C" w:rsidRDefault="00704D8C">
      <w:pPr>
        <w:pStyle w:val="CommentText"/>
      </w:pPr>
      <w:r>
        <w:rPr>
          <w:rStyle w:val="CommentReference"/>
        </w:rPr>
        <w:annotationRef/>
      </w:r>
      <w:r>
        <w:t>It would also be good to show that these displacements are “</w:t>
      </w:r>
      <w:r w:rsidRPr="006E7DA2">
        <w:rPr>
          <w:rFonts w:eastAsia="Calibri"/>
          <w:lang w:eastAsia="en-US"/>
        </w:rPr>
        <w:t xml:space="preserve">roughly towards the direction of steepest </w:t>
      </w:r>
      <w:r>
        <w:rPr>
          <w:rFonts w:eastAsia="Calibri"/>
          <w:lang w:eastAsia="en-US"/>
        </w:rPr>
        <w:t>descent”</w:t>
      </w:r>
    </w:p>
  </w:comment>
  <w:comment w:id="67" w:author="Bernard Hallet" w:date="2014-02-17T16:50:00Z" w:initials="BH">
    <w:p w14:paraId="5511E2D1" w14:textId="2185BFD7" w:rsidR="00704D8C" w:rsidRDefault="00704D8C">
      <w:pPr>
        <w:pStyle w:val="CommentText"/>
      </w:pPr>
      <w:r>
        <w:rPr>
          <w:rStyle w:val="CommentReference"/>
        </w:rPr>
        <w:annotationRef/>
      </w:r>
      <w:r>
        <w:t>This paragraph seems harder to follow than it should, but it ends with a strong concluding sentence.  Try to clarify and streamline.</w:t>
      </w:r>
    </w:p>
  </w:comment>
  <w:comment w:id="108" w:author="Bernard Hallet" w:date="2014-02-17T17:24:00Z" w:initials="BH">
    <w:p w14:paraId="33F532C5" w14:textId="277A4A52" w:rsidR="00704D8C" w:rsidRDefault="00704D8C">
      <w:pPr>
        <w:pStyle w:val="CommentText"/>
      </w:pPr>
      <w:r>
        <w:rPr>
          <w:rStyle w:val="CommentReference"/>
        </w:rPr>
        <w:annotationRef/>
      </w:r>
      <w:r>
        <w:t>What is this referring to?</w:t>
      </w:r>
    </w:p>
  </w:comment>
  <w:comment w:id="110" w:author="Bernard Hallet" w:date="2014-02-17T17:25:00Z" w:initials="BH">
    <w:p w14:paraId="1A9C7918" w14:textId="36227295" w:rsidR="00704D8C" w:rsidRDefault="00704D8C">
      <w:pPr>
        <w:pStyle w:val="CommentText"/>
      </w:pPr>
      <w:r>
        <w:rPr>
          <w:rStyle w:val="CommentReference"/>
        </w:rPr>
        <w:annotationRef/>
      </w:r>
      <w:r>
        <w:t>Please quantify this if you can do so simply.</w:t>
      </w:r>
    </w:p>
  </w:comment>
  <w:comment w:id="114" w:author="Bernard Hallet" w:date="2014-02-23T06:52:00Z" w:initials="BH">
    <w:p w14:paraId="36C31F53" w14:textId="7B4375CF" w:rsidR="00704D8C" w:rsidRDefault="00704D8C">
      <w:pPr>
        <w:pStyle w:val="CommentText"/>
      </w:pPr>
      <w:r>
        <w:rPr>
          <w:rStyle w:val="CommentReference"/>
        </w:rPr>
        <w:annotationRef/>
      </w:r>
      <w:r>
        <w:t xml:space="preserve">I would say that the </w:t>
      </w:r>
      <w:proofErr w:type="spellStart"/>
      <w:r>
        <w:t>microrelief</w:t>
      </w:r>
      <w:proofErr w:type="spellEnd"/>
      <w:r>
        <w:t xml:space="preserve"> is clearly stable over decades and longer time scales based on much more than an assumption, it is consistent with measurements spanning a decade or more, and the simple observation that you mention (Hallet &amp; </w:t>
      </w:r>
      <w:proofErr w:type="spellStart"/>
      <w:r>
        <w:t>Prestrud</w:t>
      </w:r>
      <w:proofErr w:type="spellEnd"/>
      <w:r>
        <w:t xml:space="preserve"> 1986).  My hunch is that your rich results suggest that on shorter time scales of seasons to several years the </w:t>
      </w:r>
      <w:proofErr w:type="spellStart"/>
      <w:r>
        <w:t>microrelief</w:t>
      </w:r>
      <w:proofErr w:type="spellEnd"/>
      <w:r>
        <w:t xml:space="preserve"> changes quite a bit but is systematically regularized as the years pass.</w:t>
      </w:r>
    </w:p>
  </w:comment>
  <w:comment w:id="118" w:author="Bernard Hallet" w:date="2014-02-23T06:57:00Z" w:initials="BH">
    <w:p w14:paraId="0CFF53FC" w14:textId="16FA1407" w:rsidR="00704D8C" w:rsidRDefault="00704D8C">
      <w:pPr>
        <w:pStyle w:val="CommentText"/>
      </w:pPr>
      <w:r>
        <w:rPr>
          <w:rStyle w:val="CommentReference"/>
        </w:rPr>
        <w:annotationRef/>
      </w:r>
      <w:r>
        <w:t>Please clarify what you mean here.</w:t>
      </w:r>
    </w:p>
  </w:comment>
  <w:comment w:id="120" w:author="Bernard Hallet" w:date="2014-02-17T17:40:00Z" w:initials="BH">
    <w:p w14:paraId="776C3FAD" w14:textId="4846AEB2" w:rsidR="00704D8C" w:rsidRDefault="00704D8C">
      <w:pPr>
        <w:pStyle w:val="CommentText"/>
      </w:pPr>
      <w:r>
        <w:rPr>
          <w:rStyle w:val="CommentReference"/>
        </w:rPr>
        <w:annotationRef/>
      </w:r>
      <w:r>
        <w:t xml:space="preserve">Note typo in </w:t>
      </w:r>
      <w:proofErr w:type="spellStart"/>
      <w:r>
        <w:t>Janssonhaugen</w:t>
      </w:r>
      <w:proofErr w:type="spellEnd"/>
      <w:r>
        <w:rPr>
          <w:rStyle w:val="CommentReference"/>
        </w:rPr>
        <w:annotationRef/>
      </w:r>
      <w:r>
        <w:t xml:space="preserve"> where first mentioned on line 135.</w:t>
      </w:r>
    </w:p>
  </w:comment>
  <w:comment w:id="121" w:author="Bernard Hallet" w:date="2014-02-23T06:58:00Z" w:initials="BH">
    <w:p w14:paraId="2015081F" w14:textId="6D915146" w:rsidR="00704D8C" w:rsidRDefault="00704D8C">
      <w:pPr>
        <w:pStyle w:val="CommentText"/>
      </w:pPr>
      <w:r>
        <w:rPr>
          <w:rStyle w:val="CommentReference"/>
        </w:rPr>
        <w:annotationRef/>
      </w:r>
      <w:r>
        <w:t xml:space="preserve">Interestingly, both of these items may each contribute to the 2007-2010 increase in </w:t>
      </w:r>
      <w:proofErr w:type="spellStart"/>
      <w:r>
        <w:t>microrelief</w:t>
      </w:r>
      <w:proofErr w:type="spellEnd"/>
      <w:r>
        <w:t xml:space="preserve"> “</w:t>
      </w:r>
      <w:r>
        <w:rPr>
          <w:rFonts w:eastAsia="Calibri"/>
          <w:lang w:eastAsia="en-US"/>
        </w:rPr>
        <w:t>the degree day sum at the time of photography was larger in 2007 than in 2010</w:t>
      </w:r>
      <w:proofErr w:type="gramStart"/>
      <w:r>
        <w:rPr>
          <w:rFonts w:eastAsia="Calibri"/>
          <w:lang w:eastAsia="en-US"/>
        </w:rPr>
        <w:t>..</w:t>
      </w:r>
      <w:proofErr w:type="gramEnd"/>
      <w:r>
        <w:t xml:space="preserve"> </w:t>
      </w:r>
      <w:proofErr w:type="gramStart"/>
      <w:r>
        <w:t>and</w:t>
      </w:r>
      <w:proofErr w:type="gramEnd"/>
      <w:r>
        <w:t xml:space="preserve"> the extremely warm winter-spring of 2005-2006” because that for each season the </w:t>
      </w:r>
      <w:proofErr w:type="spellStart"/>
      <w:r>
        <w:t>microrelief</w:t>
      </w:r>
      <w:proofErr w:type="spellEnd"/>
      <w:r>
        <w:t xml:space="preserve"> decreases with time since thaw (snowmelt).</w:t>
      </w:r>
    </w:p>
  </w:comment>
  <w:comment w:id="123" w:author="Bernard Hallet" w:date="2014-02-23T07:05:00Z" w:initials="BH">
    <w:p w14:paraId="4A213C1C" w14:textId="62962711" w:rsidR="00704D8C" w:rsidRDefault="00704D8C">
      <w:pPr>
        <w:pStyle w:val="CommentText"/>
      </w:pPr>
      <w:r>
        <w:rPr>
          <w:rStyle w:val="CommentReference"/>
        </w:rPr>
        <w:annotationRef/>
      </w:r>
      <w:r>
        <w:t>This seems unlikely as I know of no sign of erosion by water by rain splash or runoff.</w:t>
      </w:r>
    </w:p>
  </w:comment>
  <w:comment w:id="138" w:author="Bernard Hallet" w:date="2014-02-23T07:09:00Z" w:initials="BH">
    <w:p w14:paraId="31976BF0" w14:textId="0298A241" w:rsidR="00704D8C" w:rsidRDefault="00704D8C">
      <w:pPr>
        <w:pStyle w:val="CommentText"/>
      </w:pPr>
      <w:r>
        <w:rPr>
          <w:rStyle w:val="CommentReference"/>
        </w:rPr>
        <w:annotationRef/>
      </w:r>
      <w:r>
        <w:t>This should be restated as areas cannot constitute volumes.</w:t>
      </w:r>
    </w:p>
  </w:comment>
  <w:comment w:id="178" w:author="Bernard Hallet" w:date="2014-02-23T07:47:00Z" w:initials="BH">
    <w:p w14:paraId="034F4EF6" w14:textId="45447B1C" w:rsidR="00704D8C" w:rsidRDefault="00704D8C">
      <w:pPr>
        <w:pStyle w:val="CommentText"/>
      </w:pPr>
      <w:r>
        <w:rPr>
          <w:rStyle w:val="CommentReference"/>
        </w:rPr>
        <w:annotationRef/>
      </w:r>
      <w:r>
        <w:t>This sentence serves as a reminder to present what you have learned about the relationship between displacement and slope, as you have the best data to date on this.</w:t>
      </w:r>
    </w:p>
    <w:p w14:paraId="41AB9081" w14:textId="5AA4B874" w:rsidR="00704D8C" w:rsidRDefault="00704D8C">
      <w:pPr>
        <w:pStyle w:val="CommentText"/>
      </w:pPr>
      <w:r>
        <w:t>Note I deleted or revised your “</w:t>
      </w:r>
      <w:r>
        <w:rPr>
          <w:sz w:val="23"/>
          <w:szCs w:val="23"/>
        </w:rPr>
        <w:t>Further, in this model surface movement of soil is proportional to the local gradient. Accordingly, increasing surface relief will increase surface movement and therefore amplify the convection cell-like soil circulation within the sorted circles.</w:t>
      </w:r>
      <w:r>
        <w:t xml:space="preserve">”  </w:t>
      </w:r>
      <w:proofErr w:type="gramStart"/>
      <w:r>
        <w:t>because</w:t>
      </w:r>
      <w:proofErr w:type="gramEnd"/>
      <w:r>
        <w:t xml:space="preserve"> of a couple of problems: 1) contrary to your suggestion, the relief and slopes are driven by the soil convection, and 2)  faster surface movement impacts the relief by increasing the divergence in flux of material causing highs to subside and lows to rise. This is complex; best to streamline this section.</w:t>
      </w:r>
    </w:p>
  </w:comment>
  <w:comment w:id="221" w:author="Bernard Hallet" w:date="2014-02-23T08:04:00Z" w:initials="BH">
    <w:p w14:paraId="5405DCDE" w14:textId="05B52DAE" w:rsidR="00704D8C" w:rsidRDefault="00704D8C">
      <w:pPr>
        <w:pStyle w:val="CommentText"/>
      </w:pPr>
      <w:r>
        <w:rPr>
          <w:rStyle w:val="CommentReference"/>
        </w:rPr>
        <w:annotationRef/>
      </w:r>
      <w:r>
        <w:t>This changes your meaning but is consistent with my revision 12 lines back.</w:t>
      </w:r>
    </w:p>
  </w:comment>
  <w:comment w:id="223" w:author="Bernard Hallet" w:date="2014-02-23T08:11:00Z" w:initials="BH">
    <w:p w14:paraId="3BE2CE35" w14:textId="0D7496C4" w:rsidR="00704D8C" w:rsidRDefault="00704D8C">
      <w:pPr>
        <w:pStyle w:val="CommentText"/>
      </w:pPr>
      <w:r>
        <w:rPr>
          <w:rStyle w:val="CommentReference"/>
        </w:rPr>
        <w:annotationRef/>
      </w:r>
      <w:r>
        <w:t>I do not recall this being mentioned earlier, hence more explanation is needed. Are you averaging velocity vectors over the whole domain photographed, over the three circles, or what?  Isn’t the net transport simply down hill toward the water?</w:t>
      </w:r>
    </w:p>
  </w:comment>
  <w:comment w:id="238" w:author="Bernard Hallet" w:date="2014-02-23T08:10:00Z" w:initials="BH">
    <w:p w14:paraId="7873E58B" w14:textId="717CDD74" w:rsidR="00704D8C" w:rsidRDefault="00704D8C">
      <w:pPr>
        <w:pStyle w:val="CommentText"/>
      </w:pPr>
      <w:r>
        <w:rPr>
          <w:rStyle w:val="CommentReference"/>
        </w:rPr>
        <w:annotationRef/>
      </w:r>
      <w:r>
        <w:t>Do you NOT see convergence between the other two circles?  Please clarify, whether the stones are converging or the ridges are converging (with the inter-</w:t>
      </w:r>
      <w:proofErr w:type="spellStart"/>
      <w:r>
        <w:t>cicrle</w:t>
      </w:r>
      <w:proofErr w:type="spellEnd"/>
      <w:r>
        <w:t xml:space="preserve"> areas diminishing and the circle growing in diameter)?</w:t>
      </w:r>
    </w:p>
  </w:comment>
  <w:comment w:id="241" w:author="Bernard Hallet" w:date="2014-02-23T08:15:00Z" w:initials="BH">
    <w:p w14:paraId="0840431C" w14:textId="3FDE320F" w:rsidR="00704D8C" w:rsidRDefault="00704D8C">
      <w:pPr>
        <w:pStyle w:val="CommentText"/>
      </w:pPr>
      <w:r>
        <w:rPr>
          <w:rStyle w:val="CommentReference"/>
        </w:rPr>
        <w:annotationRef/>
      </w:r>
      <w:r>
        <w:t>Help the reader by referring to your figures.</w:t>
      </w:r>
    </w:p>
  </w:comment>
  <w:comment w:id="239" w:author="Bernard Hallet" w:date="2014-02-23T08:29:00Z" w:initials="BH">
    <w:p w14:paraId="16C85923" w14:textId="5E6E8082" w:rsidR="00704D8C" w:rsidRDefault="00704D8C">
      <w:pPr>
        <w:pStyle w:val="CommentText"/>
      </w:pPr>
      <w:r>
        <w:rPr>
          <w:rStyle w:val="CommentReference"/>
        </w:rPr>
        <w:annotationRef/>
      </w:r>
      <w:r>
        <w:t>Given my new sentence, I deleted the sentence that followed it, but you'll want to reinsert it where it fiots better, probably later in this paragraoph (For</w:t>
      </w:r>
      <w:r>
        <w:rPr>
          <w:rStyle w:val="CommentReference"/>
        </w:rPr>
        <w:annotationRef/>
      </w:r>
      <w:r>
        <w:t xml:space="preserve"> the northern circle, stones on the north-eastern border cascade down along the steepest slope towards an area of the fine domain where there is negligible horizontal movement but strong subsidence</w:t>
      </w:r>
      <w:r>
        <w:rPr>
          <w:rStyle w:val="CommentReference"/>
        </w:rPr>
        <w:annotationRef/>
      </w:r>
      <w:r>
        <w:t>.)</w:t>
      </w:r>
    </w:p>
  </w:comment>
  <w:comment w:id="252" w:author="Bernard Hallet" w:date="2014-02-23T08:18:00Z" w:initials="BH">
    <w:p w14:paraId="3D93D8A2" w14:textId="6F567687" w:rsidR="00704D8C" w:rsidRDefault="00704D8C">
      <w:pPr>
        <w:pStyle w:val="CommentText"/>
      </w:pPr>
      <w:r>
        <w:rPr>
          <w:rStyle w:val="CommentReference"/>
        </w:rPr>
        <w:annotationRef/>
      </w:r>
      <w:r>
        <w:t>I only see this on the W side</w:t>
      </w:r>
    </w:p>
  </w:comment>
  <w:comment w:id="319" w:author="Bernard Hallet" w:date="2014-02-23T10:29:00Z" w:initials="BH">
    <w:p w14:paraId="47EAC75D" w14:textId="041F5607" w:rsidR="00704D8C" w:rsidRDefault="00704D8C">
      <w:pPr>
        <w:pStyle w:val="CommentText"/>
      </w:pPr>
      <w:r>
        <w:rPr>
          <w:rStyle w:val="CommentReference"/>
        </w:rPr>
        <w:annotationRef/>
      </w:r>
      <w:r>
        <w:t>This wording is better as it does not suggest that you know what is driving what.  Rather the coherent motion under both the fines and coarse emerges spontaneously from the frost heave-induced dynamics (from the cryoturbation).</w:t>
      </w:r>
    </w:p>
  </w:comment>
  <w:comment w:id="351" w:author="Bernard Hallet" w:date="2014-02-23T11:06:00Z" w:initials="BH">
    <w:p w14:paraId="7BA4BCE7" w14:textId="638AE0F8" w:rsidR="00704D8C" w:rsidRDefault="00704D8C">
      <w:pPr>
        <w:pStyle w:val="CommentText"/>
      </w:pPr>
      <w:r>
        <w:rPr>
          <w:rStyle w:val="CommentReference"/>
        </w:rPr>
        <w:annotationRef/>
      </w:r>
      <w:r>
        <w:t xml:space="preserve">I suggest taking the following out because it confuses the 3-year subsidence you have documented with the </w:t>
      </w:r>
      <w:proofErr w:type="spellStart"/>
      <w:r>
        <w:t>longterm</w:t>
      </w:r>
      <w:proofErr w:type="spellEnd"/>
      <w:r>
        <w:t xml:space="preserve"> subsidence of material expected there even for steady state topography of actively circulating circles. (In this zone, most material submergence is expected.)</w:t>
      </w:r>
    </w:p>
  </w:comment>
  <w:comment w:id="381" w:author="Bernard Hallet" w:date="2014-02-23T11:18:00Z" w:initials="BH">
    <w:p w14:paraId="2B6C8438" w14:textId="5DEE0661" w:rsidR="00EF6F1A" w:rsidRDefault="00EF6F1A">
      <w:pPr>
        <w:pStyle w:val="CommentText"/>
      </w:pPr>
      <w:r>
        <w:rPr>
          <w:rStyle w:val="CommentReference"/>
        </w:rPr>
        <w:annotationRef/>
      </w:r>
      <w:r>
        <w:t>Deleted material that does not need to be in conclusion.  I strongly recommend that you stick to your few take home messages; other stuff just dilutes your message.</w:t>
      </w:r>
    </w:p>
  </w:comment>
  <w:comment w:id="784" w:author="Bernard Hallet" w:date="2014-02-14T16:17:00Z" w:initials="BH">
    <w:p w14:paraId="4696F877" w14:textId="1C9456D4" w:rsidR="00704D8C" w:rsidRDefault="00704D8C">
      <w:pPr>
        <w:pStyle w:val="CommentText"/>
      </w:pPr>
      <w:r>
        <w:rPr>
          <w:rStyle w:val="CommentReference"/>
        </w:rPr>
        <w:annotationRef/>
      </w:r>
      <w:r>
        <w:t xml:space="preserve">This wording is </w:t>
      </w:r>
      <w:proofErr w:type="spellStart"/>
      <w:r>
        <w:t>cleaer</w:t>
      </w:r>
      <w:proofErr w:type="spellEnd"/>
      <w:r>
        <w:t xml:space="preserve"> as it avoids possible confusion with elevation change over the 3 year period</w:t>
      </w:r>
    </w:p>
  </w:comment>
  <w:comment w:id="789" w:author="Bernard Hallet" w:date="2014-02-14T16:22:00Z" w:initials="BH">
    <w:p w14:paraId="4035B940" w14:textId="154B1C4F" w:rsidR="00704D8C" w:rsidRDefault="00704D8C">
      <w:pPr>
        <w:pStyle w:val="CommentText"/>
      </w:pPr>
      <w:r>
        <w:rPr>
          <w:rStyle w:val="CommentReference"/>
        </w:rPr>
        <w:annotationRef/>
      </w:r>
      <w:r>
        <w:t>Shouldn’t this be 2010 -2007?</w:t>
      </w:r>
    </w:p>
  </w:comment>
  <w:comment w:id="793" w:author="Bernard Hallet" w:date="2014-02-23T10:17:00Z" w:initials="BH">
    <w:p w14:paraId="73EC598B" w14:textId="0BBDAE43" w:rsidR="00704D8C" w:rsidRDefault="00704D8C">
      <w:pPr>
        <w:pStyle w:val="CommentText"/>
      </w:pPr>
      <w:r>
        <w:rPr>
          <w:rStyle w:val="CommentReference"/>
        </w:rPr>
        <w:annotationRef/>
      </w:r>
      <w:r>
        <w:t>This is a great sketch which you should refer to earlier to explain the 3-year change in topography.  Also please indicate the nearly 5-fold vertical exaggeration.</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F4173D" w14:textId="77777777" w:rsidR="00704D8C" w:rsidRDefault="00704D8C" w:rsidP="00AF43DD">
      <w:pPr>
        <w:spacing w:after="0" w:line="240" w:lineRule="auto"/>
      </w:pPr>
      <w:r>
        <w:separator/>
      </w:r>
    </w:p>
  </w:endnote>
  <w:endnote w:type="continuationSeparator" w:id="0">
    <w:p w14:paraId="490C2171" w14:textId="77777777" w:rsidR="00704D8C" w:rsidRDefault="00704D8C" w:rsidP="00AF4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E1EA0" w14:textId="77777777" w:rsidR="00704D8C" w:rsidRDefault="00704D8C" w:rsidP="00AF43DD">
    <w:pPr>
      <w:pStyle w:val="Footer"/>
      <w:jc w:val="center"/>
    </w:pPr>
    <w:r>
      <w:fldChar w:fldCharType="begin"/>
    </w:r>
    <w:r>
      <w:instrText xml:space="preserve"> PAGE   \* MERGEFORMAT </w:instrText>
    </w:r>
    <w:r>
      <w:fldChar w:fldCharType="separate"/>
    </w:r>
    <w:r w:rsidR="001847C7">
      <w:rPr>
        <w:noProof/>
      </w:rPr>
      <w:t>5</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9BE7EC" w14:textId="77777777" w:rsidR="00704D8C" w:rsidRDefault="00704D8C" w:rsidP="00AF43DD">
      <w:pPr>
        <w:spacing w:after="0" w:line="240" w:lineRule="auto"/>
      </w:pPr>
      <w:r>
        <w:separator/>
      </w:r>
    </w:p>
  </w:footnote>
  <w:footnote w:type="continuationSeparator" w:id="0">
    <w:p w14:paraId="51AF65F0" w14:textId="77777777" w:rsidR="00704D8C" w:rsidRDefault="00704D8C" w:rsidP="00AF43D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DB0779A"/>
    <w:lvl w:ilvl="0">
      <w:start w:val="1"/>
      <w:numFmt w:val="decimal"/>
      <w:lvlText w:val="%1."/>
      <w:lvlJc w:val="left"/>
      <w:pPr>
        <w:tabs>
          <w:tab w:val="num" w:pos="1492"/>
        </w:tabs>
        <w:ind w:left="1492" w:hanging="360"/>
      </w:pPr>
    </w:lvl>
  </w:abstractNum>
  <w:abstractNum w:abstractNumId="1">
    <w:nsid w:val="FFFFFF7D"/>
    <w:multiLevelType w:val="singleLevel"/>
    <w:tmpl w:val="E8ACC582"/>
    <w:lvl w:ilvl="0">
      <w:start w:val="1"/>
      <w:numFmt w:val="decimal"/>
      <w:lvlText w:val="%1."/>
      <w:lvlJc w:val="left"/>
      <w:pPr>
        <w:tabs>
          <w:tab w:val="num" w:pos="1209"/>
        </w:tabs>
        <w:ind w:left="1209" w:hanging="360"/>
      </w:pPr>
    </w:lvl>
  </w:abstractNum>
  <w:abstractNum w:abstractNumId="2">
    <w:nsid w:val="FFFFFF7E"/>
    <w:multiLevelType w:val="singleLevel"/>
    <w:tmpl w:val="DF904D70"/>
    <w:lvl w:ilvl="0">
      <w:start w:val="1"/>
      <w:numFmt w:val="decimal"/>
      <w:lvlText w:val="%1."/>
      <w:lvlJc w:val="left"/>
      <w:pPr>
        <w:tabs>
          <w:tab w:val="num" w:pos="926"/>
        </w:tabs>
        <w:ind w:left="926" w:hanging="360"/>
      </w:pPr>
    </w:lvl>
  </w:abstractNum>
  <w:abstractNum w:abstractNumId="3">
    <w:nsid w:val="FFFFFF7F"/>
    <w:multiLevelType w:val="singleLevel"/>
    <w:tmpl w:val="B7780A4A"/>
    <w:lvl w:ilvl="0">
      <w:start w:val="1"/>
      <w:numFmt w:val="decimal"/>
      <w:lvlText w:val="%1."/>
      <w:lvlJc w:val="left"/>
      <w:pPr>
        <w:tabs>
          <w:tab w:val="num" w:pos="643"/>
        </w:tabs>
        <w:ind w:left="643" w:hanging="360"/>
      </w:pPr>
    </w:lvl>
  </w:abstractNum>
  <w:abstractNum w:abstractNumId="4">
    <w:nsid w:val="FFFFFF80"/>
    <w:multiLevelType w:val="singleLevel"/>
    <w:tmpl w:val="9E7A36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8DCB77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138EDD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0A814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71256F4"/>
    <w:lvl w:ilvl="0">
      <w:start w:val="1"/>
      <w:numFmt w:val="decimal"/>
      <w:lvlText w:val="%1."/>
      <w:lvlJc w:val="left"/>
      <w:pPr>
        <w:tabs>
          <w:tab w:val="num" w:pos="360"/>
        </w:tabs>
        <w:ind w:left="360" w:hanging="360"/>
      </w:pPr>
    </w:lvl>
  </w:abstractNum>
  <w:abstractNum w:abstractNumId="9">
    <w:nsid w:val="FFFFFF89"/>
    <w:multiLevelType w:val="singleLevel"/>
    <w:tmpl w:val="96BC1204"/>
    <w:lvl w:ilvl="0">
      <w:start w:val="1"/>
      <w:numFmt w:val="bullet"/>
      <w:lvlText w:val=""/>
      <w:lvlJc w:val="left"/>
      <w:pPr>
        <w:tabs>
          <w:tab w:val="num" w:pos="360"/>
        </w:tabs>
        <w:ind w:left="360" w:hanging="360"/>
      </w:pPr>
      <w:rPr>
        <w:rFonts w:ascii="Symbol" w:hAnsi="Symbol" w:hint="default"/>
      </w:rPr>
    </w:lvl>
  </w:abstractNum>
  <w:abstractNum w:abstractNumId="10">
    <w:nsid w:val="002E1109"/>
    <w:multiLevelType w:val="hybridMultilevel"/>
    <w:tmpl w:val="7DEA1DA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nsid w:val="02E41708"/>
    <w:multiLevelType w:val="hybridMultilevel"/>
    <w:tmpl w:val="84041A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F3E5D94"/>
    <w:multiLevelType w:val="hybridMultilevel"/>
    <w:tmpl w:val="6A6662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01C3D0F"/>
    <w:multiLevelType w:val="hybridMultilevel"/>
    <w:tmpl w:val="6CFEA56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nsid w:val="1566241C"/>
    <w:multiLevelType w:val="hybridMultilevel"/>
    <w:tmpl w:val="1352B8D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nsid w:val="185771D4"/>
    <w:multiLevelType w:val="hybridMultilevel"/>
    <w:tmpl w:val="2F4E10A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nsid w:val="18B1055B"/>
    <w:multiLevelType w:val="hybridMultilevel"/>
    <w:tmpl w:val="29BA428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nsid w:val="1B720AA9"/>
    <w:multiLevelType w:val="hybridMultilevel"/>
    <w:tmpl w:val="5EB6D71C"/>
    <w:lvl w:ilvl="0" w:tplc="0414000F">
      <w:start w:val="1"/>
      <w:numFmt w:val="decimal"/>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8">
    <w:nsid w:val="1E0608C7"/>
    <w:multiLevelType w:val="hybridMultilevel"/>
    <w:tmpl w:val="10888792"/>
    <w:lvl w:ilvl="0" w:tplc="0414000F">
      <w:start w:val="1"/>
      <w:numFmt w:val="decimal"/>
      <w:lvlText w:val="%1."/>
      <w:lvlJc w:val="left"/>
      <w:pPr>
        <w:ind w:left="360" w:hanging="360"/>
      </w:pPr>
      <w:rPr>
        <w:rFonts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9">
    <w:nsid w:val="25C41BA6"/>
    <w:multiLevelType w:val="hybridMultilevel"/>
    <w:tmpl w:val="084821CE"/>
    <w:lvl w:ilvl="0" w:tplc="26F29524">
      <w:start w:val="1"/>
      <w:numFmt w:val="decimal"/>
      <w:pStyle w:val="reference"/>
      <w:suff w:val="space"/>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nsid w:val="292E0DCC"/>
    <w:multiLevelType w:val="hybridMultilevel"/>
    <w:tmpl w:val="023646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9322D99"/>
    <w:multiLevelType w:val="multilevel"/>
    <w:tmpl w:val="D6CCDB5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nsid w:val="2AC63BD6"/>
    <w:multiLevelType w:val="hybridMultilevel"/>
    <w:tmpl w:val="5F92D2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E1F26A7"/>
    <w:multiLevelType w:val="hybridMultilevel"/>
    <w:tmpl w:val="3B44176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nsid w:val="2F17378F"/>
    <w:multiLevelType w:val="hybridMultilevel"/>
    <w:tmpl w:val="EF4A84D6"/>
    <w:lvl w:ilvl="0" w:tplc="357E9322">
      <w:start w:val="1"/>
      <w:numFmt w:val="decimal"/>
      <w:lvlText w:val="%1."/>
      <w:lvlJc w:val="left"/>
      <w:pPr>
        <w:ind w:left="1068" w:hanging="360"/>
      </w:pPr>
      <w:rPr>
        <w:rFonts w:hint="default"/>
      </w:rPr>
    </w:lvl>
    <w:lvl w:ilvl="1" w:tplc="04140019" w:tentative="1">
      <w:start w:val="1"/>
      <w:numFmt w:val="lowerLetter"/>
      <w:lvlText w:val="%2."/>
      <w:lvlJc w:val="left"/>
      <w:pPr>
        <w:ind w:left="1788" w:hanging="360"/>
      </w:pPr>
    </w:lvl>
    <w:lvl w:ilvl="2" w:tplc="0414001B" w:tentative="1">
      <w:start w:val="1"/>
      <w:numFmt w:val="lowerRoman"/>
      <w:lvlText w:val="%3."/>
      <w:lvlJc w:val="right"/>
      <w:pPr>
        <w:ind w:left="2508" w:hanging="180"/>
      </w:pPr>
    </w:lvl>
    <w:lvl w:ilvl="3" w:tplc="0414000F" w:tentative="1">
      <w:start w:val="1"/>
      <w:numFmt w:val="decimal"/>
      <w:lvlText w:val="%4."/>
      <w:lvlJc w:val="left"/>
      <w:pPr>
        <w:ind w:left="3228" w:hanging="360"/>
      </w:pPr>
    </w:lvl>
    <w:lvl w:ilvl="4" w:tplc="04140019" w:tentative="1">
      <w:start w:val="1"/>
      <w:numFmt w:val="lowerLetter"/>
      <w:lvlText w:val="%5."/>
      <w:lvlJc w:val="left"/>
      <w:pPr>
        <w:ind w:left="3948" w:hanging="360"/>
      </w:pPr>
    </w:lvl>
    <w:lvl w:ilvl="5" w:tplc="0414001B" w:tentative="1">
      <w:start w:val="1"/>
      <w:numFmt w:val="lowerRoman"/>
      <w:lvlText w:val="%6."/>
      <w:lvlJc w:val="right"/>
      <w:pPr>
        <w:ind w:left="4668" w:hanging="180"/>
      </w:pPr>
    </w:lvl>
    <w:lvl w:ilvl="6" w:tplc="0414000F" w:tentative="1">
      <w:start w:val="1"/>
      <w:numFmt w:val="decimal"/>
      <w:lvlText w:val="%7."/>
      <w:lvlJc w:val="left"/>
      <w:pPr>
        <w:ind w:left="5388" w:hanging="360"/>
      </w:pPr>
    </w:lvl>
    <w:lvl w:ilvl="7" w:tplc="04140019" w:tentative="1">
      <w:start w:val="1"/>
      <w:numFmt w:val="lowerLetter"/>
      <w:lvlText w:val="%8."/>
      <w:lvlJc w:val="left"/>
      <w:pPr>
        <w:ind w:left="6108" w:hanging="360"/>
      </w:pPr>
    </w:lvl>
    <w:lvl w:ilvl="8" w:tplc="0414001B" w:tentative="1">
      <w:start w:val="1"/>
      <w:numFmt w:val="lowerRoman"/>
      <w:lvlText w:val="%9."/>
      <w:lvlJc w:val="right"/>
      <w:pPr>
        <w:ind w:left="6828" w:hanging="180"/>
      </w:pPr>
    </w:lvl>
  </w:abstractNum>
  <w:abstractNum w:abstractNumId="25">
    <w:nsid w:val="32E950E0"/>
    <w:multiLevelType w:val="hybridMultilevel"/>
    <w:tmpl w:val="F4F284F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6">
    <w:nsid w:val="402458E7"/>
    <w:multiLevelType w:val="hybridMultilevel"/>
    <w:tmpl w:val="759C59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nsid w:val="410E79CF"/>
    <w:multiLevelType w:val="hybridMultilevel"/>
    <w:tmpl w:val="DA0C9A3A"/>
    <w:lvl w:ilvl="0" w:tplc="38C446FC">
      <w:start w:val="1"/>
      <w:numFmt w:val="decimal"/>
      <w:pStyle w:val="Figurecaption"/>
      <w:lvlText w:val="Fig. %1"/>
      <w:lvlJc w:val="left"/>
      <w:pPr>
        <w:ind w:left="1495" w:hanging="360"/>
      </w:pPr>
      <w:rPr>
        <w:rFonts w:hint="default"/>
      </w:rPr>
    </w:lvl>
    <w:lvl w:ilvl="1" w:tplc="04140019" w:tentative="1">
      <w:start w:val="1"/>
      <w:numFmt w:val="lowerLetter"/>
      <w:lvlText w:val="%2."/>
      <w:lvlJc w:val="left"/>
      <w:pPr>
        <w:ind w:left="2215" w:hanging="360"/>
      </w:pPr>
    </w:lvl>
    <w:lvl w:ilvl="2" w:tplc="0414001B" w:tentative="1">
      <w:start w:val="1"/>
      <w:numFmt w:val="lowerRoman"/>
      <w:lvlText w:val="%3."/>
      <w:lvlJc w:val="right"/>
      <w:pPr>
        <w:ind w:left="2935" w:hanging="180"/>
      </w:pPr>
    </w:lvl>
    <w:lvl w:ilvl="3" w:tplc="0414000F" w:tentative="1">
      <w:start w:val="1"/>
      <w:numFmt w:val="decimal"/>
      <w:lvlText w:val="%4."/>
      <w:lvlJc w:val="left"/>
      <w:pPr>
        <w:ind w:left="3655" w:hanging="360"/>
      </w:pPr>
    </w:lvl>
    <w:lvl w:ilvl="4" w:tplc="04140019" w:tentative="1">
      <w:start w:val="1"/>
      <w:numFmt w:val="lowerLetter"/>
      <w:lvlText w:val="%5."/>
      <w:lvlJc w:val="left"/>
      <w:pPr>
        <w:ind w:left="4375" w:hanging="360"/>
      </w:pPr>
    </w:lvl>
    <w:lvl w:ilvl="5" w:tplc="0414001B" w:tentative="1">
      <w:start w:val="1"/>
      <w:numFmt w:val="lowerRoman"/>
      <w:lvlText w:val="%6."/>
      <w:lvlJc w:val="right"/>
      <w:pPr>
        <w:ind w:left="5095" w:hanging="180"/>
      </w:pPr>
    </w:lvl>
    <w:lvl w:ilvl="6" w:tplc="0414000F" w:tentative="1">
      <w:start w:val="1"/>
      <w:numFmt w:val="decimal"/>
      <w:lvlText w:val="%7."/>
      <w:lvlJc w:val="left"/>
      <w:pPr>
        <w:ind w:left="5815" w:hanging="360"/>
      </w:pPr>
    </w:lvl>
    <w:lvl w:ilvl="7" w:tplc="04140019" w:tentative="1">
      <w:start w:val="1"/>
      <w:numFmt w:val="lowerLetter"/>
      <w:lvlText w:val="%8."/>
      <w:lvlJc w:val="left"/>
      <w:pPr>
        <w:ind w:left="6535" w:hanging="360"/>
      </w:pPr>
    </w:lvl>
    <w:lvl w:ilvl="8" w:tplc="0414001B" w:tentative="1">
      <w:start w:val="1"/>
      <w:numFmt w:val="lowerRoman"/>
      <w:lvlText w:val="%9."/>
      <w:lvlJc w:val="right"/>
      <w:pPr>
        <w:ind w:left="7255" w:hanging="180"/>
      </w:pPr>
    </w:lvl>
  </w:abstractNum>
  <w:abstractNum w:abstractNumId="28">
    <w:nsid w:val="42672016"/>
    <w:multiLevelType w:val="hybridMultilevel"/>
    <w:tmpl w:val="4510E3C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9">
    <w:nsid w:val="42D77A42"/>
    <w:multiLevelType w:val="hybridMultilevel"/>
    <w:tmpl w:val="46409684"/>
    <w:lvl w:ilvl="0" w:tplc="0414000F">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nsid w:val="43E01B4B"/>
    <w:multiLevelType w:val="hybridMultilevel"/>
    <w:tmpl w:val="88A0CC8E"/>
    <w:lvl w:ilvl="0" w:tplc="04140001">
      <w:start w:val="1"/>
      <w:numFmt w:val="bullet"/>
      <w:lvlText w:val=""/>
      <w:lvlJc w:val="left"/>
      <w:pPr>
        <w:ind w:left="780" w:hanging="360"/>
      </w:pPr>
      <w:rPr>
        <w:rFonts w:ascii="Symbol" w:hAnsi="Symbol" w:hint="default"/>
      </w:rPr>
    </w:lvl>
    <w:lvl w:ilvl="1" w:tplc="04140003" w:tentative="1">
      <w:start w:val="1"/>
      <w:numFmt w:val="bullet"/>
      <w:lvlText w:val="o"/>
      <w:lvlJc w:val="left"/>
      <w:pPr>
        <w:ind w:left="1500" w:hanging="360"/>
      </w:pPr>
      <w:rPr>
        <w:rFonts w:ascii="Courier New" w:hAnsi="Courier New" w:cs="Courier New" w:hint="default"/>
      </w:rPr>
    </w:lvl>
    <w:lvl w:ilvl="2" w:tplc="04140005" w:tentative="1">
      <w:start w:val="1"/>
      <w:numFmt w:val="bullet"/>
      <w:lvlText w:val=""/>
      <w:lvlJc w:val="left"/>
      <w:pPr>
        <w:ind w:left="2220" w:hanging="360"/>
      </w:pPr>
      <w:rPr>
        <w:rFonts w:ascii="Wingdings" w:hAnsi="Wingdings" w:hint="default"/>
      </w:rPr>
    </w:lvl>
    <w:lvl w:ilvl="3" w:tplc="04140001" w:tentative="1">
      <w:start w:val="1"/>
      <w:numFmt w:val="bullet"/>
      <w:lvlText w:val=""/>
      <w:lvlJc w:val="left"/>
      <w:pPr>
        <w:ind w:left="2940" w:hanging="360"/>
      </w:pPr>
      <w:rPr>
        <w:rFonts w:ascii="Symbol" w:hAnsi="Symbol" w:hint="default"/>
      </w:rPr>
    </w:lvl>
    <w:lvl w:ilvl="4" w:tplc="04140003" w:tentative="1">
      <w:start w:val="1"/>
      <w:numFmt w:val="bullet"/>
      <w:lvlText w:val="o"/>
      <w:lvlJc w:val="left"/>
      <w:pPr>
        <w:ind w:left="3660" w:hanging="360"/>
      </w:pPr>
      <w:rPr>
        <w:rFonts w:ascii="Courier New" w:hAnsi="Courier New" w:cs="Courier New" w:hint="default"/>
      </w:rPr>
    </w:lvl>
    <w:lvl w:ilvl="5" w:tplc="04140005" w:tentative="1">
      <w:start w:val="1"/>
      <w:numFmt w:val="bullet"/>
      <w:lvlText w:val=""/>
      <w:lvlJc w:val="left"/>
      <w:pPr>
        <w:ind w:left="4380" w:hanging="360"/>
      </w:pPr>
      <w:rPr>
        <w:rFonts w:ascii="Wingdings" w:hAnsi="Wingdings" w:hint="default"/>
      </w:rPr>
    </w:lvl>
    <w:lvl w:ilvl="6" w:tplc="04140001" w:tentative="1">
      <w:start w:val="1"/>
      <w:numFmt w:val="bullet"/>
      <w:lvlText w:val=""/>
      <w:lvlJc w:val="left"/>
      <w:pPr>
        <w:ind w:left="5100" w:hanging="360"/>
      </w:pPr>
      <w:rPr>
        <w:rFonts w:ascii="Symbol" w:hAnsi="Symbol" w:hint="default"/>
      </w:rPr>
    </w:lvl>
    <w:lvl w:ilvl="7" w:tplc="04140003" w:tentative="1">
      <w:start w:val="1"/>
      <w:numFmt w:val="bullet"/>
      <w:lvlText w:val="o"/>
      <w:lvlJc w:val="left"/>
      <w:pPr>
        <w:ind w:left="5820" w:hanging="360"/>
      </w:pPr>
      <w:rPr>
        <w:rFonts w:ascii="Courier New" w:hAnsi="Courier New" w:cs="Courier New" w:hint="default"/>
      </w:rPr>
    </w:lvl>
    <w:lvl w:ilvl="8" w:tplc="04140005" w:tentative="1">
      <w:start w:val="1"/>
      <w:numFmt w:val="bullet"/>
      <w:lvlText w:val=""/>
      <w:lvlJc w:val="left"/>
      <w:pPr>
        <w:ind w:left="6540" w:hanging="360"/>
      </w:pPr>
      <w:rPr>
        <w:rFonts w:ascii="Wingdings" w:hAnsi="Wingdings" w:hint="default"/>
      </w:rPr>
    </w:lvl>
  </w:abstractNum>
  <w:abstractNum w:abstractNumId="31">
    <w:nsid w:val="44B819CF"/>
    <w:multiLevelType w:val="hybridMultilevel"/>
    <w:tmpl w:val="8E3AD652"/>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nsid w:val="459935EB"/>
    <w:multiLevelType w:val="hybridMultilevel"/>
    <w:tmpl w:val="4DBC946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nsid w:val="467E04B2"/>
    <w:multiLevelType w:val="hybridMultilevel"/>
    <w:tmpl w:val="DEF60936"/>
    <w:lvl w:ilvl="0" w:tplc="B748D8E8">
      <w:start w:val="5"/>
      <w:numFmt w:val="bullet"/>
      <w:lvlText w:val="-"/>
      <w:lvlJc w:val="left"/>
      <w:pPr>
        <w:ind w:left="1068" w:hanging="360"/>
      </w:pPr>
      <w:rPr>
        <w:rFonts w:ascii="Calibri" w:eastAsia="Calibri" w:hAnsi="Calibri" w:cs="Times New Roman"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34">
    <w:nsid w:val="4DB430F9"/>
    <w:multiLevelType w:val="hybridMultilevel"/>
    <w:tmpl w:val="DCF42DF2"/>
    <w:lvl w:ilvl="0" w:tplc="04140017">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5">
    <w:nsid w:val="58377EB9"/>
    <w:multiLevelType w:val="multilevel"/>
    <w:tmpl w:val="3B5C943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nsid w:val="5BA04442"/>
    <w:multiLevelType w:val="hybridMultilevel"/>
    <w:tmpl w:val="C7DCE41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7">
    <w:nsid w:val="5DCB01AC"/>
    <w:multiLevelType w:val="hybridMultilevel"/>
    <w:tmpl w:val="9C2CE5D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nsid w:val="5E424E71"/>
    <w:multiLevelType w:val="hybridMultilevel"/>
    <w:tmpl w:val="F4F0482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9">
    <w:nsid w:val="5E523FF5"/>
    <w:multiLevelType w:val="hybridMultilevel"/>
    <w:tmpl w:val="94980A08"/>
    <w:lvl w:ilvl="0" w:tplc="0DB2A360">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0">
    <w:nsid w:val="64084ED7"/>
    <w:multiLevelType w:val="hybridMultilevel"/>
    <w:tmpl w:val="471A2E8E"/>
    <w:lvl w:ilvl="0" w:tplc="0DB2A360">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1">
    <w:nsid w:val="68F30600"/>
    <w:multiLevelType w:val="hybridMultilevel"/>
    <w:tmpl w:val="5D9811F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2">
    <w:nsid w:val="6F931B66"/>
    <w:multiLevelType w:val="hybridMultilevel"/>
    <w:tmpl w:val="5C20BBD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3">
    <w:nsid w:val="7ED57CC6"/>
    <w:multiLevelType w:val="hybridMultilevel"/>
    <w:tmpl w:val="1A1052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0"/>
  </w:num>
  <w:num w:numId="2">
    <w:abstractNumId w:val="39"/>
  </w:num>
  <w:num w:numId="3">
    <w:abstractNumId w:val="24"/>
  </w:num>
  <w:num w:numId="4">
    <w:abstractNumId w:val="42"/>
  </w:num>
  <w:num w:numId="5">
    <w:abstractNumId w:val="26"/>
  </w:num>
  <w:num w:numId="6">
    <w:abstractNumId w:val="25"/>
  </w:num>
  <w:num w:numId="7">
    <w:abstractNumId w:val="38"/>
  </w:num>
  <w:num w:numId="8">
    <w:abstractNumId w:val="28"/>
  </w:num>
  <w:num w:numId="9">
    <w:abstractNumId w:val="16"/>
  </w:num>
  <w:num w:numId="10">
    <w:abstractNumId w:val="32"/>
  </w:num>
  <w:num w:numId="11">
    <w:abstractNumId w:val="15"/>
  </w:num>
  <w:num w:numId="12">
    <w:abstractNumId w:val="14"/>
  </w:num>
  <w:num w:numId="13">
    <w:abstractNumId w:val="29"/>
  </w:num>
  <w:num w:numId="14">
    <w:abstractNumId w:val="23"/>
  </w:num>
  <w:num w:numId="15">
    <w:abstractNumId w:val="13"/>
  </w:num>
  <w:num w:numId="16">
    <w:abstractNumId w:val="21"/>
  </w:num>
  <w:num w:numId="17">
    <w:abstractNumId w:val="37"/>
  </w:num>
  <w:num w:numId="18">
    <w:abstractNumId w:val="20"/>
  </w:num>
  <w:num w:numId="19">
    <w:abstractNumId w:val="43"/>
  </w:num>
  <w:num w:numId="20">
    <w:abstractNumId w:val="11"/>
  </w:num>
  <w:num w:numId="21">
    <w:abstractNumId w:val="22"/>
  </w:num>
  <w:num w:numId="22">
    <w:abstractNumId w:val="12"/>
  </w:num>
  <w:num w:numId="23">
    <w:abstractNumId w:val="30"/>
  </w:num>
  <w:num w:numId="24">
    <w:abstractNumId w:val="41"/>
  </w:num>
  <w:num w:numId="25">
    <w:abstractNumId w:val="35"/>
  </w:num>
  <w:num w:numId="26">
    <w:abstractNumId w:val="31"/>
  </w:num>
  <w:num w:numId="27">
    <w:abstractNumId w:val="34"/>
  </w:num>
  <w:num w:numId="28">
    <w:abstractNumId w:val="33"/>
  </w:num>
  <w:num w:numId="29">
    <w:abstractNumId w:val="9"/>
  </w:num>
  <w:num w:numId="30">
    <w:abstractNumId w:val="8"/>
  </w:num>
  <w:num w:numId="31">
    <w:abstractNumId w:val="7"/>
  </w:num>
  <w:num w:numId="32">
    <w:abstractNumId w:val="6"/>
  </w:num>
  <w:num w:numId="33">
    <w:abstractNumId w:val="5"/>
  </w:num>
  <w:num w:numId="34">
    <w:abstractNumId w:val="4"/>
  </w:num>
  <w:num w:numId="35">
    <w:abstractNumId w:val="3"/>
  </w:num>
  <w:num w:numId="36">
    <w:abstractNumId w:val="2"/>
  </w:num>
  <w:num w:numId="37">
    <w:abstractNumId w:val="1"/>
  </w:num>
  <w:num w:numId="38">
    <w:abstractNumId w:val="0"/>
  </w:num>
  <w:num w:numId="39">
    <w:abstractNumId w:val="10"/>
  </w:num>
  <w:num w:numId="40">
    <w:abstractNumId w:val="27"/>
  </w:num>
  <w:num w:numId="41">
    <w:abstractNumId w:val="27"/>
    <w:lvlOverride w:ilvl="0">
      <w:startOverride w:val="1"/>
    </w:lvlOverride>
  </w:num>
  <w:num w:numId="42">
    <w:abstractNumId w:val="19"/>
  </w:num>
  <w:num w:numId="43">
    <w:abstractNumId w:val="27"/>
    <w:lvlOverride w:ilvl="0">
      <w:startOverride w:val="1"/>
    </w:lvlOverride>
  </w:num>
  <w:num w:numId="44">
    <w:abstractNumId w:val="27"/>
    <w:lvlOverride w:ilvl="0">
      <w:startOverride w:val="1"/>
    </w:lvlOverride>
  </w:num>
  <w:num w:numId="45">
    <w:abstractNumId w:val="17"/>
  </w:num>
  <w:num w:numId="46">
    <w:abstractNumId w:val="36"/>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Copernicus_Publication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9fw5fe0r4zwp0ueds9avf5zmfrrwrdefsre5&quot;&gt;kaab11dec07&lt;record-ids&gt;&lt;item&gt;5&lt;/item&gt;&lt;item&gt;663&lt;/item&gt;&lt;item&gt;3412&lt;/item&gt;&lt;item&gt;3772&lt;/item&gt;&lt;item&gt;3780&lt;/item&gt;&lt;item&gt;3781&lt;/item&gt;&lt;item&gt;3782&lt;/item&gt;&lt;item&gt;3783&lt;/item&gt;&lt;item&gt;3784&lt;/item&gt;&lt;item&gt;3785&lt;/item&gt;&lt;item&gt;3786&lt;/item&gt;&lt;item&gt;3787&lt;/item&gt;&lt;item&gt;3788&lt;/item&gt;&lt;item&gt;3789&lt;/item&gt;&lt;/record-ids&gt;&lt;/item&gt;&lt;/Libraries&gt;"/>
  </w:docVars>
  <w:rsids>
    <w:rsidRoot w:val="00DE280D"/>
    <w:rsid w:val="0000178F"/>
    <w:rsid w:val="000038D5"/>
    <w:rsid w:val="000046B2"/>
    <w:rsid w:val="000123D3"/>
    <w:rsid w:val="0001391E"/>
    <w:rsid w:val="000145CC"/>
    <w:rsid w:val="00023576"/>
    <w:rsid w:val="00025229"/>
    <w:rsid w:val="00026B95"/>
    <w:rsid w:val="00032836"/>
    <w:rsid w:val="00032AA4"/>
    <w:rsid w:val="00032DD2"/>
    <w:rsid w:val="00034E26"/>
    <w:rsid w:val="00037A3E"/>
    <w:rsid w:val="0004392C"/>
    <w:rsid w:val="00043D62"/>
    <w:rsid w:val="00051721"/>
    <w:rsid w:val="00052431"/>
    <w:rsid w:val="00056037"/>
    <w:rsid w:val="000630F2"/>
    <w:rsid w:val="000674E4"/>
    <w:rsid w:val="00070B3A"/>
    <w:rsid w:val="00072BEF"/>
    <w:rsid w:val="0007339D"/>
    <w:rsid w:val="00076475"/>
    <w:rsid w:val="00082D03"/>
    <w:rsid w:val="000831B6"/>
    <w:rsid w:val="00084ECE"/>
    <w:rsid w:val="00085D0B"/>
    <w:rsid w:val="0009308F"/>
    <w:rsid w:val="000945D5"/>
    <w:rsid w:val="0009578C"/>
    <w:rsid w:val="00096141"/>
    <w:rsid w:val="00096B37"/>
    <w:rsid w:val="0009791A"/>
    <w:rsid w:val="00097E73"/>
    <w:rsid w:val="000A095E"/>
    <w:rsid w:val="000B18CD"/>
    <w:rsid w:val="000B7ABD"/>
    <w:rsid w:val="000C3C03"/>
    <w:rsid w:val="000C3FBA"/>
    <w:rsid w:val="000D270D"/>
    <w:rsid w:val="000D35B2"/>
    <w:rsid w:val="000D3766"/>
    <w:rsid w:val="000D561E"/>
    <w:rsid w:val="000E3211"/>
    <w:rsid w:val="000E336F"/>
    <w:rsid w:val="000E6889"/>
    <w:rsid w:val="000E6B6E"/>
    <w:rsid w:val="000E7BB3"/>
    <w:rsid w:val="000F347F"/>
    <w:rsid w:val="000F38C5"/>
    <w:rsid w:val="00101021"/>
    <w:rsid w:val="0010190D"/>
    <w:rsid w:val="00105006"/>
    <w:rsid w:val="001069C3"/>
    <w:rsid w:val="0011156E"/>
    <w:rsid w:val="00114C03"/>
    <w:rsid w:val="001160D7"/>
    <w:rsid w:val="00116E38"/>
    <w:rsid w:val="00116F22"/>
    <w:rsid w:val="00120173"/>
    <w:rsid w:val="00121DD9"/>
    <w:rsid w:val="00125794"/>
    <w:rsid w:val="00134E99"/>
    <w:rsid w:val="00137970"/>
    <w:rsid w:val="00137E50"/>
    <w:rsid w:val="00145C4F"/>
    <w:rsid w:val="001511F9"/>
    <w:rsid w:val="001553BE"/>
    <w:rsid w:val="00155847"/>
    <w:rsid w:val="00156B46"/>
    <w:rsid w:val="001617D4"/>
    <w:rsid w:val="00164E95"/>
    <w:rsid w:val="00165285"/>
    <w:rsid w:val="00166780"/>
    <w:rsid w:val="001672D8"/>
    <w:rsid w:val="00171774"/>
    <w:rsid w:val="0017279E"/>
    <w:rsid w:val="00172A8D"/>
    <w:rsid w:val="00173B10"/>
    <w:rsid w:val="00176BD4"/>
    <w:rsid w:val="00181B9A"/>
    <w:rsid w:val="00182ED6"/>
    <w:rsid w:val="00183DFF"/>
    <w:rsid w:val="001847C7"/>
    <w:rsid w:val="00184A24"/>
    <w:rsid w:val="0018515E"/>
    <w:rsid w:val="00185532"/>
    <w:rsid w:val="0018704F"/>
    <w:rsid w:val="001913EA"/>
    <w:rsid w:val="00191A66"/>
    <w:rsid w:val="0019248B"/>
    <w:rsid w:val="00194DAB"/>
    <w:rsid w:val="001A4A5B"/>
    <w:rsid w:val="001A5B63"/>
    <w:rsid w:val="001A7728"/>
    <w:rsid w:val="001B3514"/>
    <w:rsid w:val="001B4ED9"/>
    <w:rsid w:val="001C18BF"/>
    <w:rsid w:val="001C6B84"/>
    <w:rsid w:val="001D0C90"/>
    <w:rsid w:val="001D2044"/>
    <w:rsid w:val="001D5B99"/>
    <w:rsid w:val="001D6B63"/>
    <w:rsid w:val="001D7149"/>
    <w:rsid w:val="001E3485"/>
    <w:rsid w:val="001E355C"/>
    <w:rsid w:val="001E4F1D"/>
    <w:rsid w:val="001E53CF"/>
    <w:rsid w:val="001E5B85"/>
    <w:rsid w:val="001F05E6"/>
    <w:rsid w:val="001F2359"/>
    <w:rsid w:val="001F2913"/>
    <w:rsid w:val="001F73B3"/>
    <w:rsid w:val="001F7BED"/>
    <w:rsid w:val="002110E3"/>
    <w:rsid w:val="002118DB"/>
    <w:rsid w:val="0021217F"/>
    <w:rsid w:val="002159B0"/>
    <w:rsid w:val="00215C0D"/>
    <w:rsid w:val="00216343"/>
    <w:rsid w:val="00216FFC"/>
    <w:rsid w:val="00217654"/>
    <w:rsid w:val="002213CF"/>
    <w:rsid w:val="00223E03"/>
    <w:rsid w:val="00225B57"/>
    <w:rsid w:val="00227A8C"/>
    <w:rsid w:val="00227BE7"/>
    <w:rsid w:val="002304F4"/>
    <w:rsid w:val="00230A81"/>
    <w:rsid w:val="00235A7F"/>
    <w:rsid w:val="00235F92"/>
    <w:rsid w:val="0023631C"/>
    <w:rsid w:val="00237076"/>
    <w:rsid w:val="002372C9"/>
    <w:rsid w:val="0024094A"/>
    <w:rsid w:val="00241822"/>
    <w:rsid w:val="00245FCC"/>
    <w:rsid w:val="00246621"/>
    <w:rsid w:val="0026168F"/>
    <w:rsid w:val="00262F9C"/>
    <w:rsid w:val="00263CA4"/>
    <w:rsid w:val="002749F9"/>
    <w:rsid w:val="0028186D"/>
    <w:rsid w:val="002839E2"/>
    <w:rsid w:val="00283D7F"/>
    <w:rsid w:val="00285CC2"/>
    <w:rsid w:val="002913AE"/>
    <w:rsid w:val="002916FF"/>
    <w:rsid w:val="00291891"/>
    <w:rsid w:val="002933DA"/>
    <w:rsid w:val="002945C3"/>
    <w:rsid w:val="002A21E4"/>
    <w:rsid w:val="002A7052"/>
    <w:rsid w:val="002B0CD8"/>
    <w:rsid w:val="002B3411"/>
    <w:rsid w:val="002B3ED2"/>
    <w:rsid w:val="002B566E"/>
    <w:rsid w:val="002B6026"/>
    <w:rsid w:val="002B65AE"/>
    <w:rsid w:val="002C1B2E"/>
    <w:rsid w:val="002C3B1A"/>
    <w:rsid w:val="002C6FAA"/>
    <w:rsid w:val="002C721C"/>
    <w:rsid w:val="002D20BE"/>
    <w:rsid w:val="002D301F"/>
    <w:rsid w:val="002D4858"/>
    <w:rsid w:val="002D5152"/>
    <w:rsid w:val="002D71ED"/>
    <w:rsid w:val="002E1B31"/>
    <w:rsid w:val="002E6F0C"/>
    <w:rsid w:val="002F3FAB"/>
    <w:rsid w:val="002F487F"/>
    <w:rsid w:val="002F74E1"/>
    <w:rsid w:val="003026A5"/>
    <w:rsid w:val="00305736"/>
    <w:rsid w:val="003072F7"/>
    <w:rsid w:val="003123FE"/>
    <w:rsid w:val="003233CA"/>
    <w:rsid w:val="0032363F"/>
    <w:rsid w:val="00324601"/>
    <w:rsid w:val="00330F17"/>
    <w:rsid w:val="00332D1B"/>
    <w:rsid w:val="0033345F"/>
    <w:rsid w:val="003378B9"/>
    <w:rsid w:val="003440E6"/>
    <w:rsid w:val="003447DF"/>
    <w:rsid w:val="00346E02"/>
    <w:rsid w:val="0035189D"/>
    <w:rsid w:val="0035201A"/>
    <w:rsid w:val="003523C6"/>
    <w:rsid w:val="00353B21"/>
    <w:rsid w:val="00355AA1"/>
    <w:rsid w:val="003609C3"/>
    <w:rsid w:val="0036244F"/>
    <w:rsid w:val="00364EEC"/>
    <w:rsid w:val="00366920"/>
    <w:rsid w:val="00370AB1"/>
    <w:rsid w:val="00370FFB"/>
    <w:rsid w:val="00371302"/>
    <w:rsid w:val="00384D8C"/>
    <w:rsid w:val="00385634"/>
    <w:rsid w:val="0038755A"/>
    <w:rsid w:val="003924D5"/>
    <w:rsid w:val="003A53C4"/>
    <w:rsid w:val="003B129C"/>
    <w:rsid w:val="003C0B1A"/>
    <w:rsid w:val="003C3905"/>
    <w:rsid w:val="003D0BB4"/>
    <w:rsid w:val="003D4D50"/>
    <w:rsid w:val="003D5BAA"/>
    <w:rsid w:val="003E15A1"/>
    <w:rsid w:val="003E2365"/>
    <w:rsid w:val="003E4E91"/>
    <w:rsid w:val="003E7CAC"/>
    <w:rsid w:val="003F00E7"/>
    <w:rsid w:val="003F1B5B"/>
    <w:rsid w:val="003F3942"/>
    <w:rsid w:val="003F77BA"/>
    <w:rsid w:val="00400A46"/>
    <w:rsid w:val="00401729"/>
    <w:rsid w:val="00402206"/>
    <w:rsid w:val="004040B4"/>
    <w:rsid w:val="00406205"/>
    <w:rsid w:val="004063EB"/>
    <w:rsid w:val="00407F9D"/>
    <w:rsid w:val="004112A4"/>
    <w:rsid w:val="00412CE1"/>
    <w:rsid w:val="00420740"/>
    <w:rsid w:val="00420A3B"/>
    <w:rsid w:val="00424580"/>
    <w:rsid w:val="004406F7"/>
    <w:rsid w:val="00441F88"/>
    <w:rsid w:val="00444D73"/>
    <w:rsid w:val="00450078"/>
    <w:rsid w:val="0045329A"/>
    <w:rsid w:val="00455C1E"/>
    <w:rsid w:val="00457092"/>
    <w:rsid w:val="00461C48"/>
    <w:rsid w:val="00465E4A"/>
    <w:rsid w:val="004760E2"/>
    <w:rsid w:val="00476E0F"/>
    <w:rsid w:val="00477927"/>
    <w:rsid w:val="00483FD3"/>
    <w:rsid w:val="00484E10"/>
    <w:rsid w:val="00485452"/>
    <w:rsid w:val="0049206B"/>
    <w:rsid w:val="0049575F"/>
    <w:rsid w:val="0049794B"/>
    <w:rsid w:val="004A08D3"/>
    <w:rsid w:val="004A588E"/>
    <w:rsid w:val="004A6754"/>
    <w:rsid w:val="004B182F"/>
    <w:rsid w:val="004B3792"/>
    <w:rsid w:val="004B39B4"/>
    <w:rsid w:val="004C449A"/>
    <w:rsid w:val="004C6209"/>
    <w:rsid w:val="004C671B"/>
    <w:rsid w:val="004D4104"/>
    <w:rsid w:val="004E01E3"/>
    <w:rsid w:val="004E0BF7"/>
    <w:rsid w:val="004E19EF"/>
    <w:rsid w:val="004E4FC5"/>
    <w:rsid w:val="004E50EE"/>
    <w:rsid w:val="004E6D65"/>
    <w:rsid w:val="004F2D53"/>
    <w:rsid w:val="0050282B"/>
    <w:rsid w:val="00506CBE"/>
    <w:rsid w:val="00506E0E"/>
    <w:rsid w:val="0050767F"/>
    <w:rsid w:val="00507EAE"/>
    <w:rsid w:val="0052085A"/>
    <w:rsid w:val="00521E16"/>
    <w:rsid w:val="00523E29"/>
    <w:rsid w:val="0052660B"/>
    <w:rsid w:val="00526C16"/>
    <w:rsid w:val="00530E36"/>
    <w:rsid w:val="00532CF5"/>
    <w:rsid w:val="00533539"/>
    <w:rsid w:val="0053743B"/>
    <w:rsid w:val="00543131"/>
    <w:rsid w:val="00543E03"/>
    <w:rsid w:val="0055077D"/>
    <w:rsid w:val="00550CB6"/>
    <w:rsid w:val="005534FD"/>
    <w:rsid w:val="00554CB3"/>
    <w:rsid w:val="00567F32"/>
    <w:rsid w:val="005859B6"/>
    <w:rsid w:val="005877F7"/>
    <w:rsid w:val="00593451"/>
    <w:rsid w:val="005A1668"/>
    <w:rsid w:val="005A3076"/>
    <w:rsid w:val="005A4FF3"/>
    <w:rsid w:val="005A6C7F"/>
    <w:rsid w:val="005B2E7D"/>
    <w:rsid w:val="005B347F"/>
    <w:rsid w:val="005B5B96"/>
    <w:rsid w:val="005B7B62"/>
    <w:rsid w:val="005C4543"/>
    <w:rsid w:val="005C4FAB"/>
    <w:rsid w:val="005C56CB"/>
    <w:rsid w:val="005C59C8"/>
    <w:rsid w:val="005C5CA8"/>
    <w:rsid w:val="005C71C2"/>
    <w:rsid w:val="005C7649"/>
    <w:rsid w:val="005D1D94"/>
    <w:rsid w:val="005D2C3B"/>
    <w:rsid w:val="005D3E21"/>
    <w:rsid w:val="005D3EB7"/>
    <w:rsid w:val="005D641E"/>
    <w:rsid w:val="005E1C3A"/>
    <w:rsid w:val="005E4571"/>
    <w:rsid w:val="005E4F2E"/>
    <w:rsid w:val="005F1E4A"/>
    <w:rsid w:val="005F2CF2"/>
    <w:rsid w:val="005F3F33"/>
    <w:rsid w:val="005F5E8A"/>
    <w:rsid w:val="00606919"/>
    <w:rsid w:val="0060694C"/>
    <w:rsid w:val="00611C9E"/>
    <w:rsid w:val="006133A3"/>
    <w:rsid w:val="00613DAE"/>
    <w:rsid w:val="006170C0"/>
    <w:rsid w:val="006173FB"/>
    <w:rsid w:val="0062179B"/>
    <w:rsid w:val="00630882"/>
    <w:rsid w:val="00633EF9"/>
    <w:rsid w:val="00634504"/>
    <w:rsid w:val="006403B4"/>
    <w:rsid w:val="00640559"/>
    <w:rsid w:val="00642F95"/>
    <w:rsid w:val="00650B7A"/>
    <w:rsid w:val="006556E8"/>
    <w:rsid w:val="00656663"/>
    <w:rsid w:val="0065740A"/>
    <w:rsid w:val="006602D5"/>
    <w:rsid w:val="00661FAB"/>
    <w:rsid w:val="00662B51"/>
    <w:rsid w:val="00662C7F"/>
    <w:rsid w:val="0066662B"/>
    <w:rsid w:val="0067385F"/>
    <w:rsid w:val="00681508"/>
    <w:rsid w:val="00687F6F"/>
    <w:rsid w:val="006915BA"/>
    <w:rsid w:val="006917A7"/>
    <w:rsid w:val="00694E49"/>
    <w:rsid w:val="00695FDF"/>
    <w:rsid w:val="006A4B55"/>
    <w:rsid w:val="006A4F9E"/>
    <w:rsid w:val="006B14C8"/>
    <w:rsid w:val="006B5167"/>
    <w:rsid w:val="006C2364"/>
    <w:rsid w:val="006C3266"/>
    <w:rsid w:val="006C32B1"/>
    <w:rsid w:val="006C4E00"/>
    <w:rsid w:val="006C683F"/>
    <w:rsid w:val="006C6B04"/>
    <w:rsid w:val="006D093B"/>
    <w:rsid w:val="006D10C0"/>
    <w:rsid w:val="006D400E"/>
    <w:rsid w:val="006D7CA9"/>
    <w:rsid w:val="006E540C"/>
    <w:rsid w:val="006E7CD6"/>
    <w:rsid w:val="006E7DA2"/>
    <w:rsid w:val="006F012F"/>
    <w:rsid w:val="006F0155"/>
    <w:rsid w:val="006F31A7"/>
    <w:rsid w:val="006F429C"/>
    <w:rsid w:val="00704378"/>
    <w:rsid w:val="00704D8C"/>
    <w:rsid w:val="00706C4D"/>
    <w:rsid w:val="00707AA7"/>
    <w:rsid w:val="00710796"/>
    <w:rsid w:val="00711283"/>
    <w:rsid w:val="00713142"/>
    <w:rsid w:val="00717024"/>
    <w:rsid w:val="007170C5"/>
    <w:rsid w:val="00720943"/>
    <w:rsid w:val="007214B6"/>
    <w:rsid w:val="007219F0"/>
    <w:rsid w:val="00721DB9"/>
    <w:rsid w:val="007229BA"/>
    <w:rsid w:val="00722A75"/>
    <w:rsid w:val="00723FEF"/>
    <w:rsid w:val="00726D46"/>
    <w:rsid w:val="0072719A"/>
    <w:rsid w:val="00731BD0"/>
    <w:rsid w:val="00731DEE"/>
    <w:rsid w:val="007345C3"/>
    <w:rsid w:val="00737CCC"/>
    <w:rsid w:val="00740A4B"/>
    <w:rsid w:val="00740FF8"/>
    <w:rsid w:val="00742B7A"/>
    <w:rsid w:val="007502FE"/>
    <w:rsid w:val="007536D0"/>
    <w:rsid w:val="00755BA8"/>
    <w:rsid w:val="00756961"/>
    <w:rsid w:val="0075699C"/>
    <w:rsid w:val="00761B9A"/>
    <w:rsid w:val="007649C3"/>
    <w:rsid w:val="0077382E"/>
    <w:rsid w:val="0077515C"/>
    <w:rsid w:val="00776DEB"/>
    <w:rsid w:val="007772CC"/>
    <w:rsid w:val="00777741"/>
    <w:rsid w:val="0078258C"/>
    <w:rsid w:val="00785208"/>
    <w:rsid w:val="007853B3"/>
    <w:rsid w:val="0078616C"/>
    <w:rsid w:val="00787F85"/>
    <w:rsid w:val="00791958"/>
    <w:rsid w:val="00795BCF"/>
    <w:rsid w:val="007A048C"/>
    <w:rsid w:val="007A18EE"/>
    <w:rsid w:val="007A315F"/>
    <w:rsid w:val="007B1CA8"/>
    <w:rsid w:val="007B7783"/>
    <w:rsid w:val="007B7C5A"/>
    <w:rsid w:val="007C06A3"/>
    <w:rsid w:val="007C1290"/>
    <w:rsid w:val="007C3ED4"/>
    <w:rsid w:val="007C44FE"/>
    <w:rsid w:val="007C6D3B"/>
    <w:rsid w:val="007D1DCA"/>
    <w:rsid w:val="007D1F45"/>
    <w:rsid w:val="007D2F35"/>
    <w:rsid w:val="007D33AA"/>
    <w:rsid w:val="007E1B92"/>
    <w:rsid w:val="007E2139"/>
    <w:rsid w:val="007E59A0"/>
    <w:rsid w:val="007E7B03"/>
    <w:rsid w:val="007F119E"/>
    <w:rsid w:val="007F621F"/>
    <w:rsid w:val="007F7759"/>
    <w:rsid w:val="00800923"/>
    <w:rsid w:val="00801E00"/>
    <w:rsid w:val="008030B2"/>
    <w:rsid w:val="008074D9"/>
    <w:rsid w:val="00810A29"/>
    <w:rsid w:val="00813A45"/>
    <w:rsid w:val="00813F39"/>
    <w:rsid w:val="00817780"/>
    <w:rsid w:val="00822EE2"/>
    <w:rsid w:val="0082322E"/>
    <w:rsid w:val="008337D6"/>
    <w:rsid w:val="00836C70"/>
    <w:rsid w:val="008477CE"/>
    <w:rsid w:val="0085001C"/>
    <w:rsid w:val="008572E4"/>
    <w:rsid w:val="00857FFD"/>
    <w:rsid w:val="00860094"/>
    <w:rsid w:val="00863C83"/>
    <w:rsid w:val="0086409A"/>
    <w:rsid w:val="00865EEB"/>
    <w:rsid w:val="008707AC"/>
    <w:rsid w:val="00874789"/>
    <w:rsid w:val="00877219"/>
    <w:rsid w:val="008812D7"/>
    <w:rsid w:val="008835A5"/>
    <w:rsid w:val="008841F2"/>
    <w:rsid w:val="00885055"/>
    <w:rsid w:val="0088776D"/>
    <w:rsid w:val="00887CA3"/>
    <w:rsid w:val="00893102"/>
    <w:rsid w:val="008932A2"/>
    <w:rsid w:val="008A3506"/>
    <w:rsid w:val="008A468E"/>
    <w:rsid w:val="008A4D9C"/>
    <w:rsid w:val="008B30EB"/>
    <w:rsid w:val="008B3A17"/>
    <w:rsid w:val="008C0045"/>
    <w:rsid w:val="008C0AF2"/>
    <w:rsid w:val="008C5E08"/>
    <w:rsid w:val="008D0F30"/>
    <w:rsid w:val="008D76BE"/>
    <w:rsid w:val="008E0245"/>
    <w:rsid w:val="008F291A"/>
    <w:rsid w:val="009016B2"/>
    <w:rsid w:val="009111B2"/>
    <w:rsid w:val="00913241"/>
    <w:rsid w:val="009147FB"/>
    <w:rsid w:val="00922F54"/>
    <w:rsid w:val="00926734"/>
    <w:rsid w:val="00927F86"/>
    <w:rsid w:val="00930B45"/>
    <w:rsid w:val="00933D6B"/>
    <w:rsid w:val="00934688"/>
    <w:rsid w:val="00936811"/>
    <w:rsid w:val="00940E17"/>
    <w:rsid w:val="009411B6"/>
    <w:rsid w:val="00944D0D"/>
    <w:rsid w:val="009451A9"/>
    <w:rsid w:val="009544B9"/>
    <w:rsid w:val="00962F9F"/>
    <w:rsid w:val="00965DAB"/>
    <w:rsid w:val="00966B10"/>
    <w:rsid w:val="00966C2A"/>
    <w:rsid w:val="00966DF2"/>
    <w:rsid w:val="0097045F"/>
    <w:rsid w:val="00976915"/>
    <w:rsid w:val="00984A6C"/>
    <w:rsid w:val="00986E62"/>
    <w:rsid w:val="00990A14"/>
    <w:rsid w:val="009926EB"/>
    <w:rsid w:val="0099582F"/>
    <w:rsid w:val="009A00CA"/>
    <w:rsid w:val="009A1231"/>
    <w:rsid w:val="009A5295"/>
    <w:rsid w:val="009A571A"/>
    <w:rsid w:val="009B657F"/>
    <w:rsid w:val="009B6ED8"/>
    <w:rsid w:val="009B7392"/>
    <w:rsid w:val="009C672D"/>
    <w:rsid w:val="009D101D"/>
    <w:rsid w:val="009D111D"/>
    <w:rsid w:val="009D26FA"/>
    <w:rsid w:val="009D297E"/>
    <w:rsid w:val="009E1E5E"/>
    <w:rsid w:val="009E48EF"/>
    <w:rsid w:val="009E4B55"/>
    <w:rsid w:val="009E4F4F"/>
    <w:rsid w:val="009E5199"/>
    <w:rsid w:val="009E739A"/>
    <w:rsid w:val="009E73EF"/>
    <w:rsid w:val="009E7A8F"/>
    <w:rsid w:val="009F5E3A"/>
    <w:rsid w:val="00A0074F"/>
    <w:rsid w:val="00A03BE8"/>
    <w:rsid w:val="00A04147"/>
    <w:rsid w:val="00A0496E"/>
    <w:rsid w:val="00A05F91"/>
    <w:rsid w:val="00A1059B"/>
    <w:rsid w:val="00A14EA7"/>
    <w:rsid w:val="00A1511F"/>
    <w:rsid w:val="00A2160B"/>
    <w:rsid w:val="00A24379"/>
    <w:rsid w:val="00A272F6"/>
    <w:rsid w:val="00A31448"/>
    <w:rsid w:val="00A36641"/>
    <w:rsid w:val="00A36821"/>
    <w:rsid w:val="00A377A3"/>
    <w:rsid w:val="00A4019F"/>
    <w:rsid w:val="00A4227F"/>
    <w:rsid w:val="00A43EC0"/>
    <w:rsid w:val="00A52D2F"/>
    <w:rsid w:val="00A55072"/>
    <w:rsid w:val="00A55A83"/>
    <w:rsid w:val="00A57FF8"/>
    <w:rsid w:val="00A61544"/>
    <w:rsid w:val="00A62BD1"/>
    <w:rsid w:val="00A67704"/>
    <w:rsid w:val="00A739D2"/>
    <w:rsid w:val="00A7489D"/>
    <w:rsid w:val="00A7597F"/>
    <w:rsid w:val="00A75E80"/>
    <w:rsid w:val="00A813BB"/>
    <w:rsid w:val="00A82535"/>
    <w:rsid w:val="00A83234"/>
    <w:rsid w:val="00A85B9A"/>
    <w:rsid w:val="00A875E2"/>
    <w:rsid w:val="00A92E92"/>
    <w:rsid w:val="00A93130"/>
    <w:rsid w:val="00A9437B"/>
    <w:rsid w:val="00A94751"/>
    <w:rsid w:val="00A961D8"/>
    <w:rsid w:val="00A974D9"/>
    <w:rsid w:val="00AA445D"/>
    <w:rsid w:val="00AA5644"/>
    <w:rsid w:val="00AA61F9"/>
    <w:rsid w:val="00AA742F"/>
    <w:rsid w:val="00AB1FD2"/>
    <w:rsid w:val="00AB4DA8"/>
    <w:rsid w:val="00AB5BC9"/>
    <w:rsid w:val="00AC3745"/>
    <w:rsid w:val="00AC4A49"/>
    <w:rsid w:val="00AC4D30"/>
    <w:rsid w:val="00AC68A0"/>
    <w:rsid w:val="00AD0B19"/>
    <w:rsid w:val="00AD3AF3"/>
    <w:rsid w:val="00AD3BFC"/>
    <w:rsid w:val="00AD51ED"/>
    <w:rsid w:val="00AD716C"/>
    <w:rsid w:val="00AD7CBC"/>
    <w:rsid w:val="00AE0A90"/>
    <w:rsid w:val="00AE35ED"/>
    <w:rsid w:val="00AE5341"/>
    <w:rsid w:val="00AF1E27"/>
    <w:rsid w:val="00AF25BA"/>
    <w:rsid w:val="00AF294D"/>
    <w:rsid w:val="00AF43DD"/>
    <w:rsid w:val="00B00357"/>
    <w:rsid w:val="00B0454A"/>
    <w:rsid w:val="00B07C75"/>
    <w:rsid w:val="00B10599"/>
    <w:rsid w:val="00B10DA2"/>
    <w:rsid w:val="00B15B95"/>
    <w:rsid w:val="00B2162C"/>
    <w:rsid w:val="00B2774E"/>
    <w:rsid w:val="00B3046F"/>
    <w:rsid w:val="00B32C10"/>
    <w:rsid w:val="00B3459F"/>
    <w:rsid w:val="00B36D51"/>
    <w:rsid w:val="00B416A1"/>
    <w:rsid w:val="00B45B64"/>
    <w:rsid w:val="00B46DB9"/>
    <w:rsid w:val="00B5012A"/>
    <w:rsid w:val="00B521FF"/>
    <w:rsid w:val="00B55E3C"/>
    <w:rsid w:val="00B5622E"/>
    <w:rsid w:val="00B652EF"/>
    <w:rsid w:val="00B75969"/>
    <w:rsid w:val="00B76C6D"/>
    <w:rsid w:val="00B77D55"/>
    <w:rsid w:val="00B804FC"/>
    <w:rsid w:val="00B81FD8"/>
    <w:rsid w:val="00B8380B"/>
    <w:rsid w:val="00B91842"/>
    <w:rsid w:val="00B92E76"/>
    <w:rsid w:val="00B95C99"/>
    <w:rsid w:val="00BA2432"/>
    <w:rsid w:val="00BB0686"/>
    <w:rsid w:val="00BB1621"/>
    <w:rsid w:val="00BB2218"/>
    <w:rsid w:val="00BB3171"/>
    <w:rsid w:val="00BC174A"/>
    <w:rsid w:val="00BC34B1"/>
    <w:rsid w:val="00BC49C1"/>
    <w:rsid w:val="00BD4608"/>
    <w:rsid w:val="00BD5A79"/>
    <w:rsid w:val="00BD5BBC"/>
    <w:rsid w:val="00BE08BB"/>
    <w:rsid w:val="00BE256E"/>
    <w:rsid w:val="00BF0907"/>
    <w:rsid w:val="00BF1007"/>
    <w:rsid w:val="00BF1049"/>
    <w:rsid w:val="00BF2B12"/>
    <w:rsid w:val="00BF48F6"/>
    <w:rsid w:val="00BF71A1"/>
    <w:rsid w:val="00C0181B"/>
    <w:rsid w:val="00C03355"/>
    <w:rsid w:val="00C07867"/>
    <w:rsid w:val="00C13E47"/>
    <w:rsid w:val="00C144F6"/>
    <w:rsid w:val="00C14642"/>
    <w:rsid w:val="00C20405"/>
    <w:rsid w:val="00C20E97"/>
    <w:rsid w:val="00C20EA4"/>
    <w:rsid w:val="00C21B7A"/>
    <w:rsid w:val="00C220D0"/>
    <w:rsid w:val="00C223AE"/>
    <w:rsid w:val="00C22D04"/>
    <w:rsid w:val="00C23071"/>
    <w:rsid w:val="00C2353B"/>
    <w:rsid w:val="00C26066"/>
    <w:rsid w:val="00C26884"/>
    <w:rsid w:val="00C33379"/>
    <w:rsid w:val="00C35E46"/>
    <w:rsid w:val="00C37FB6"/>
    <w:rsid w:val="00C43596"/>
    <w:rsid w:val="00C45FAA"/>
    <w:rsid w:val="00C47F7A"/>
    <w:rsid w:val="00C539A7"/>
    <w:rsid w:val="00C559AD"/>
    <w:rsid w:val="00C55CEA"/>
    <w:rsid w:val="00C57F15"/>
    <w:rsid w:val="00C60726"/>
    <w:rsid w:val="00C6275B"/>
    <w:rsid w:val="00C67B3B"/>
    <w:rsid w:val="00C70F56"/>
    <w:rsid w:val="00C73C14"/>
    <w:rsid w:val="00C76801"/>
    <w:rsid w:val="00C80BEF"/>
    <w:rsid w:val="00C834F7"/>
    <w:rsid w:val="00C83FF0"/>
    <w:rsid w:val="00C858AE"/>
    <w:rsid w:val="00C91581"/>
    <w:rsid w:val="00C968A4"/>
    <w:rsid w:val="00CA0143"/>
    <w:rsid w:val="00CA0301"/>
    <w:rsid w:val="00CA04C1"/>
    <w:rsid w:val="00CA1244"/>
    <w:rsid w:val="00CA15FB"/>
    <w:rsid w:val="00CA321E"/>
    <w:rsid w:val="00CA5AE7"/>
    <w:rsid w:val="00CB3B59"/>
    <w:rsid w:val="00CB3CDA"/>
    <w:rsid w:val="00CB6BBB"/>
    <w:rsid w:val="00CC0131"/>
    <w:rsid w:val="00CC0AD6"/>
    <w:rsid w:val="00CC0D93"/>
    <w:rsid w:val="00CC20E2"/>
    <w:rsid w:val="00CC2B0B"/>
    <w:rsid w:val="00CD130C"/>
    <w:rsid w:val="00CD38CE"/>
    <w:rsid w:val="00CD4097"/>
    <w:rsid w:val="00CD770B"/>
    <w:rsid w:val="00CD7BBE"/>
    <w:rsid w:val="00CE032A"/>
    <w:rsid w:val="00CE1DC0"/>
    <w:rsid w:val="00CF29DE"/>
    <w:rsid w:val="00D02686"/>
    <w:rsid w:val="00D02CFE"/>
    <w:rsid w:val="00D04260"/>
    <w:rsid w:val="00D0627C"/>
    <w:rsid w:val="00D115F9"/>
    <w:rsid w:val="00D11882"/>
    <w:rsid w:val="00D17A9E"/>
    <w:rsid w:val="00D223EA"/>
    <w:rsid w:val="00D228E2"/>
    <w:rsid w:val="00D23E29"/>
    <w:rsid w:val="00D25586"/>
    <w:rsid w:val="00D267C8"/>
    <w:rsid w:val="00D26FC9"/>
    <w:rsid w:val="00D32BEA"/>
    <w:rsid w:val="00D41639"/>
    <w:rsid w:val="00D440F7"/>
    <w:rsid w:val="00D44E3E"/>
    <w:rsid w:val="00D50633"/>
    <w:rsid w:val="00D5140A"/>
    <w:rsid w:val="00D51CA4"/>
    <w:rsid w:val="00D528B1"/>
    <w:rsid w:val="00D53A20"/>
    <w:rsid w:val="00D550C4"/>
    <w:rsid w:val="00D5631F"/>
    <w:rsid w:val="00D628E6"/>
    <w:rsid w:val="00D63A02"/>
    <w:rsid w:val="00D64959"/>
    <w:rsid w:val="00D64FA6"/>
    <w:rsid w:val="00D71E01"/>
    <w:rsid w:val="00D75FDC"/>
    <w:rsid w:val="00D7639F"/>
    <w:rsid w:val="00D814F8"/>
    <w:rsid w:val="00D84EF9"/>
    <w:rsid w:val="00D872BE"/>
    <w:rsid w:val="00D93D5E"/>
    <w:rsid w:val="00D96B74"/>
    <w:rsid w:val="00DA29C0"/>
    <w:rsid w:val="00DA307E"/>
    <w:rsid w:val="00DA328E"/>
    <w:rsid w:val="00DA3DE7"/>
    <w:rsid w:val="00DB4BF8"/>
    <w:rsid w:val="00DC13F1"/>
    <w:rsid w:val="00DC32DA"/>
    <w:rsid w:val="00DC6F40"/>
    <w:rsid w:val="00DD5518"/>
    <w:rsid w:val="00DE0E4E"/>
    <w:rsid w:val="00DE280D"/>
    <w:rsid w:val="00DE37C5"/>
    <w:rsid w:val="00DE41B0"/>
    <w:rsid w:val="00DE42D6"/>
    <w:rsid w:val="00DE4F59"/>
    <w:rsid w:val="00DE65E3"/>
    <w:rsid w:val="00DE78F1"/>
    <w:rsid w:val="00DF021C"/>
    <w:rsid w:val="00DF2D31"/>
    <w:rsid w:val="00DF6029"/>
    <w:rsid w:val="00E02EEE"/>
    <w:rsid w:val="00E035CC"/>
    <w:rsid w:val="00E0425F"/>
    <w:rsid w:val="00E05C35"/>
    <w:rsid w:val="00E06371"/>
    <w:rsid w:val="00E107AA"/>
    <w:rsid w:val="00E1121C"/>
    <w:rsid w:val="00E1240F"/>
    <w:rsid w:val="00E1413F"/>
    <w:rsid w:val="00E16E44"/>
    <w:rsid w:val="00E20338"/>
    <w:rsid w:val="00E26EDF"/>
    <w:rsid w:val="00E27D83"/>
    <w:rsid w:val="00E323AF"/>
    <w:rsid w:val="00E351AD"/>
    <w:rsid w:val="00E3569E"/>
    <w:rsid w:val="00E37611"/>
    <w:rsid w:val="00E40549"/>
    <w:rsid w:val="00E44BF7"/>
    <w:rsid w:val="00E45C5D"/>
    <w:rsid w:val="00E46548"/>
    <w:rsid w:val="00E470B2"/>
    <w:rsid w:val="00E521CF"/>
    <w:rsid w:val="00E556A2"/>
    <w:rsid w:val="00E562FD"/>
    <w:rsid w:val="00E57AB1"/>
    <w:rsid w:val="00E60E4C"/>
    <w:rsid w:val="00E6131A"/>
    <w:rsid w:val="00E63140"/>
    <w:rsid w:val="00E66038"/>
    <w:rsid w:val="00E66D67"/>
    <w:rsid w:val="00E715D1"/>
    <w:rsid w:val="00E74A7D"/>
    <w:rsid w:val="00E74C26"/>
    <w:rsid w:val="00E75D50"/>
    <w:rsid w:val="00E8115F"/>
    <w:rsid w:val="00E82EAA"/>
    <w:rsid w:val="00E83F65"/>
    <w:rsid w:val="00E84E46"/>
    <w:rsid w:val="00E9062F"/>
    <w:rsid w:val="00E907B9"/>
    <w:rsid w:val="00E90B43"/>
    <w:rsid w:val="00E95D91"/>
    <w:rsid w:val="00E96A05"/>
    <w:rsid w:val="00EA3407"/>
    <w:rsid w:val="00EA3D08"/>
    <w:rsid w:val="00EB198C"/>
    <w:rsid w:val="00EC08A5"/>
    <w:rsid w:val="00EC1097"/>
    <w:rsid w:val="00EC2F46"/>
    <w:rsid w:val="00EC449E"/>
    <w:rsid w:val="00EC4D8E"/>
    <w:rsid w:val="00EC59A2"/>
    <w:rsid w:val="00ED4043"/>
    <w:rsid w:val="00EE1C06"/>
    <w:rsid w:val="00EE4C3A"/>
    <w:rsid w:val="00EE4C95"/>
    <w:rsid w:val="00EE67FF"/>
    <w:rsid w:val="00EE6869"/>
    <w:rsid w:val="00EE718C"/>
    <w:rsid w:val="00EF025A"/>
    <w:rsid w:val="00EF2B2C"/>
    <w:rsid w:val="00EF6F1A"/>
    <w:rsid w:val="00F007D7"/>
    <w:rsid w:val="00F03C29"/>
    <w:rsid w:val="00F073F6"/>
    <w:rsid w:val="00F100F8"/>
    <w:rsid w:val="00F12665"/>
    <w:rsid w:val="00F13BFC"/>
    <w:rsid w:val="00F178AA"/>
    <w:rsid w:val="00F208BF"/>
    <w:rsid w:val="00F21CF6"/>
    <w:rsid w:val="00F223B1"/>
    <w:rsid w:val="00F2578B"/>
    <w:rsid w:val="00F27098"/>
    <w:rsid w:val="00F32FFC"/>
    <w:rsid w:val="00F336D2"/>
    <w:rsid w:val="00F37A44"/>
    <w:rsid w:val="00F42593"/>
    <w:rsid w:val="00F42F00"/>
    <w:rsid w:val="00F443C9"/>
    <w:rsid w:val="00F44B1D"/>
    <w:rsid w:val="00F46768"/>
    <w:rsid w:val="00F532C8"/>
    <w:rsid w:val="00F552B6"/>
    <w:rsid w:val="00F56FE0"/>
    <w:rsid w:val="00F5704E"/>
    <w:rsid w:val="00F61514"/>
    <w:rsid w:val="00F629DD"/>
    <w:rsid w:val="00F66509"/>
    <w:rsid w:val="00F703FB"/>
    <w:rsid w:val="00F71896"/>
    <w:rsid w:val="00F73369"/>
    <w:rsid w:val="00F753A7"/>
    <w:rsid w:val="00F75522"/>
    <w:rsid w:val="00F816E4"/>
    <w:rsid w:val="00F8698C"/>
    <w:rsid w:val="00F8769A"/>
    <w:rsid w:val="00F90E92"/>
    <w:rsid w:val="00F965D6"/>
    <w:rsid w:val="00FA08D1"/>
    <w:rsid w:val="00FA09F9"/>
    <w:rsid w:val="00FA1DE7"/>
    <w:rsid w:val="00FA2FC9"/>
    <w:rsid w:val="00FA61FE"/>
    <w:rsid w:val="00FA75ED"/>
    <w:rsid w:val="00FB0336"/>
    <w:rsid w:val="00FB3A0F"/>
    <w:rsid w:val="00FB4D1D"/>
    <w:rsid w:val="00FC1047"/>
    <w:rsid w:val="00FC14AC"/>
    <w:rsid w:val="00FC190B"/>
    <w:rsid w:val="00FC2716"/>
    <w:rsid w:val="00FC32AD"/>
    <w:rsid w:val="00FC7EB0"/>
    <w:rsid w:val="00FD1585"/>
    <w:rsid w:val="00FD37D3"/>
    <w:rsid w:val="00FD6F83"/>
    <w:rsid w:val="00FE0C20"/>
    <w:rsid w:val="00FE1FED"/>
    <w:rsid w:val="00FE38C2"/>
    <w:rsid w:val="00FF0660"/>
    <w:rsid w:val="00FF4E17"/>
    <w:rsid w:val="00FF53BB"/>
    <w:rsid w:val="00FF550C"/>
    <w:rsid w:val="00FF60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A9F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lsdException w:name="lin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Simple 3" w:uiPriority="0"/>
    <w:lsdException w:name="Table Classic 1" w:uiPriority="0"/>
    <w:lsdException w:name="Table Contemporary" w:uiPriority="0"/>
    <w:lsdException w:name="Table Web 2" w:uiPriority="0"/>
    <w:lsdException w:name="Balloon Text" w:uiPriority="0"/>
    <w:lsdException w:name="Table Grid" w:semiHidden="0" w:uiPriority="59" w:unhideWhenUsed="0"/>
    <w:lsdException w:name="Note Level 1" w:unhideWhenUsed="0"/>
    <w:lsdException w:name="Note Level 2" w:semiHidden="0" w:uiPriority="1" w:unhideWhenUsed="0"/>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E3C"/>
    <w:pPr>
      <w:spacing w:after="120" w:line="360" w:lineRule="auto"/>
      <w:jc w:val="both"/>
    </w:pPr>
    <w:rPr>
      <w:rFonts w:ascii="Times New Roman" w:eastAsia="Times New Roman" w:hAnsi="Times New Roman"/>
      <w:sz w:val="24"/>
      <w:szCs w:val="24"/>
      <w:lang w:val="en-GB" w:eastAsia="nb-NO"/>
    </w:rPr>
  </w:style>
  <w:style w:type="paragraph" w:styleId="Heading1">
    <w:name w:val="heading 1"/>
    <w:basedOn w:val="Normal"/>
    <w:next w:val="Normal"/>
    <w:link w:val="Heading1Char"/>
    <w:qFormat/>
    <w:rsid w:val="00F532C8"/>
    <w:pPr>
      <w:keepNext/>
      <w:numPr>
        <w:numId w:val="16"/>
      </w:numPr>
      <w:spacing w:before="360" w:after="240"/>
      <w:ind w:left="431" w:hanging="431"/>
      <w:outlineLvl w:val="0"/>
    </w:pPr>
    <w:rPr>
      <w:rFonts w:ascii="Arial" w:hAnsi="Arial" w:cs="Arial"/>
      <w:b/>
      <w:bCs/>
      <w:kern w:val="32"/>
      <w:sz w:val="28"/>
    </w:rPr>
  </w:style>
  <w:style w:type="paragraph" w:styleId="Heading2">
    <w:name w:val="heading 2"/>
    <w:basedOn w:val="Normal"/>
    <w:next w:val="Normal"/>
    <w:link w:val="Heading2Char"/>
    <w:qFormat/>
    <w:rsid w:val="008074D9"/>
    <w:pPr>
      <w:keepNext/>
      <w:numPr>
        <w:ilvl w:val="1"/>
        <w:numId w:val="16"/>
      </w:numPr>
      <w:spacing w:before="240"/>
      <w:ind w:left="578" w:hanging="578"/>
      <w:outlineLvl w:val="1"/>
    </w:pPr>
    <w:rPr>
      <w:rFonts w:ascii="Arial" w:hAnsi="Arial" w:cs="Arial"/>
      <w:b/>
      <w:bCs/>
      <w:i/>
      <w:iCs/>
    </w:rPr>
  </w:style>
  <w:style w:type="paragraph" w:styleId="Heading3">
    <w:name w:val="heading 3"/>
    <w:basedOn w:val="Normal"/>
    <w:next w:val="Normal"/>
    <w:link w:val="Heading3Char"/>
    <w:qFormat/>
    <w:rsid w:val="008074D9"/>
    <w:pPr>
      <w:keepNext/>
      <w:numPr>
        <w:ilvl w:val="2"/>
        <w:numId w:val="16"/>
      </w:numPr>
      <w:spacing w:before="120" w:after="0"/>
      <w:outlineLvl w:val="2"/>
    </w:pPr>
    <w:rPr>
      <w:bCs/>
      <w:i/>
      <w:szCs w:val="26"/>
    </w:rPr>
  </w:style>
  <w:style w:type="paragraph" w:styleId="Heading4">
    <w:name w:val="heading 4"/>
    <w:basedOn w:val="Normal"/>
    <w:next w:val="Normal"/>
    <w:link w:val="Heading4Char"/>
    <w:rsid w:val="00DE280D"/>
    <w:pPr>
      <w:keepNext/>
      <w:numPr>
        <w:ilvl w:val="3"/>
        <w:numId w:val="16"/>
      </w:numPr>
      <w:spacing w:before="240" w:after="60"/>
      <w:outlineLvl w:val="3"/>
    </w:pPr>
    <w:rPr>
      <w:rFonts w:ascii="Calibri" w:hAnsi="Calibri"/>
      <w:b/>
      <w:bCs/>
      <w:sz w:val="28"/>
      <w:szCs w:val="28"/>
    </w:rPr>
  </w:style>
  <w:style w:type="paragraph" w:styleId="Heading5">
    <w:name w:val="heading 5"/>
    <w:basedOn w:val="Normal"/>
    <w:next w:val="Normal"/>
    <w:link w:val="Heading5Char"/>
    <w:rsid w:val="00DE280D"/>
    <w:pPr>
      <w:numPr>
        <w:ilvl w:val="4"/>
        <w:numId w:val="16"/>
      </w:numPr>
      <w:spacing w:before="240" w:after="60"/>
      <w:outlineLvl w:val="4"/>
    </w:pPr>
    <w:rPr>
      <w:rFonts w:ascii="Calibri" w:hAnsi="Calibri"/>
      <w:b/>
      <w:bCs/>
      <w:i/>
      <w:iCs/>
      <w:sz w:val="26"/>
      <w:szCs w:val="26"/>
    </w:rPr>
  </w:style>
  <w:style w:type="paragraph" w:styleId="Heading6">
    <w:name w:val="heading 6"/>
    <w:basedOn w:val="Normal"/>
    <w:next w:val="Normal"/>
    <w:link w:val="Heading6Char"/>
    <w:rsid w:val="00DE280D"/>
    <w:pPr>
      <w:numPr>
        <w:ilvl w:val="5"/>
        <w:numId w:val="16"/>
      </w:numPr>
      <w:spacing w:before="240" w:after="60"/>
      <w:outlineLvl w:val="5"/>
    </w:pPr>
    <w:rPr>
      <w:rFonts w:ascii="Calibri" w:hAnsi="Calibri"/>
      <w:b/>
      <w:bCs/>
      <w:sz w:val="22"/>
      <w:szCs w:val="22"/>
    </w:rPr>
  </w:style>
  <w:style w:type="paragraph" w:styleId="Heading7">
    <w:name w:val="heading 7"/>
    <w:basedOn w:val="Normal"/>
    <w:next w:val="Normal"/>
    <w:link w:val="Heading7Char"/>
    <w:rsid w:val="00DE280D"/>
    <w:pPr>
      <w:numPr>
        <w:ilvl w:val="6"/>
        <w:numId w:val="16"/>
      </w:numPr>
      <w:spacing w:before="240" w:after="60"/>
      <w:outlineLvl w:val="6"/>
    </w:pPr>
    <w:rPr>
      <w:rFonts w:ascii="Calibri" w:hAnsi="Calibri"/>
    </w:rPr>
  </w:style>
  <w:style w:type="paragraph" w:styleId="Heading8">
    <w:name w:val="heading 8"/>
    <w:basedOn w:val="Normal"/>
    <w:next w:val="Normal"/>
    <w:link w:val="Heading8Char"/>
    <w:rsid w:val="00DE280D"/>
    <w:pPr>
      <w:numPr>
        <w:ilvl w:val="7"/>
        <w:numId w:val="16"/>
      </w:numPr>
      <w:spacing w:before="240" w:after="60"/>
      <w:outlineLvl w:val="7"/>
    </w:pPr>
    <w:rPr>
      <w:rFonts w:ascii="Calibri" w:hAnsi="Calibri"/>
      <w:i/>
      <w:iCs/>
    </w:rPr>
  </w:style>
  <w:style w:type="paragraph" w:styleId="Heading9">
    <w:name w:val="heading 9"/>
    <w:basedOn w:val="Normal"/>
    <w:next w:val="Normal"/>
    <w:link w:val="Heading9Char"/>
    <w:qFormat/>
    <w:rsid w:val="00DE280D"/>
    <w:pPr>
      <w:numPr>
        <w:ilvl w:val="8"/>
        <w:numId w:val="16"/>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32C8"/>
    <w:rPr>
      <w:rFonts w:ascii="Arial" w:eastAsia="Times New Roman" w:hAnsi="Arial" w:cs="Arial"/>
      <w:b/>
      <w:bCs/>
      <w:kern w:val="32"/>
      <w:sz w:val="28"/>
      <w:szCs w:val="24"/>
      <w:lang w:eastAsia="nb-NO"/>
    </w:rPr>
  </w:style>
  <w:style w:type="character" w:customStyle="1" w:styleId="Heading2Char">
    <w:name w:val="Heading 2 Char"/>
    <w:link w:val="Heading2"/>
    <w:rsid w:val="008074D9"/>
    <w:rPr>
      <w:rFonts w:ascii="Arial" w:eastAsia="Times New Roman" w:hAnsi="Arial" w:cs="Arial"/>
      <w:b/>
      <w:bCs/>
      <w:i/>
      <w:iCs/>
      <w:sz w:val="24"/>
      <w:szCs w:val="24"/>
      <w:lang w:eastAsia="nb-NO"/>
    </w:rPr>
  </w:style>
  <w:style w:type="character" w:customStyle="1" w:styleId="Heading3Char">
    <w:name w:val="Heading 3 Char"/>
    <w:link w:val="Heading3"/>
    <w:rsid w:val="008074D9"/>
    <w:rPr>
      <w:rFonts w:ascii="Times New Roman" w:eastAsia="Times New Roman" w:hAnsi="Times New Roman" w:cs="Times New Roman"/>
      <w:bCs/>
      <w:i/>
      <w:sz w:val="24"/>
      <w:szCs w:val="26"/>
      <w:lang w:eastAsia="nb-NO"/>
    </w:rPr>
  </w:style>
  <w:style w:type="character" w:customStyle="1" w:styleId="Heading4Char">
    <w:name w:val="Heading 4 Char"/>
    <w:link w:val="Heading4"/>
    <w:rsid w:val="00DE280D"/>
    <w:rPr>
      <w:rFonts w:ascii="Calibri" w:eastAsia="Times New Roman" w:hAnsi="Calibri" w:cs="Times New Roman"/>
      <w:b/>
      <w:bCs/>
      <w:sz w:val="28"/>
      <w:szCs w:val="28"/>
      <w:lang w:val="en-US" w:eastAsia="nb-NO"/>
    </w:rPr>
  </w:style>
  <w:style w:type="character" w:customStyle="1" w:styleId="Heading5Char">
    <w:name w:val="Heading 5 Char"/>
    <w:link w:val="Heading5"/>
    <w:rsid w:val="00DE280D"/>
    <w:rPr>
      <w:rFonts w:ascii="Calibri" w:eastAsia="Times New Roman" w:hAnsi="Calibri" w:cs="Times New Roman"/>
      <w:b/>
      <w:bCs/>
      <w:i/>
      <w:iCs/>
      <w:sz w:val="26"/>
      <w:szCs w:val="26"/>
      <w:lang w:val="en-US" w:eastAsia="nb-NO"/>
    </w:rPr>
  </w:style>
  <w:style w:type="character" w:customStyle="1" w:styleId="Heading6Char">
    <w:name w:val="Heading 6 Char"/>
    <w:link w:val="Heading6"/>
    <w:rsid w:val="00DE280D"/>
    <w:rPr>
      <w:rFonts w:ascii="Calibri" w:eastAsia="Times New Roman" w:hAnsi="Calibri" w:cs="Times New Roman"/>
      <w:b/>
      <w:bCs/>
      <w:lang w:val="en-US" w:eastAsia="nb-NO"/>
    </w:rPr>
  </w:style>
  <w:style w:type="character" w:customStyle="1" w:styleId="Heading7Char">
    <w:name w:val="Heading 7 Char"/>
    <w:link w:val="Heading7"/>
    <w:rsid w:val="00DE280D"/>
    <w:rPr>
      <w:rFonts w:ascii="Calibri" w:eastAsia="Times New Roman" w:hAnsi="Calibri" w:cs="Times New Roman"/>
      <w:sz w:val="24"/>
      <w:szCs w:val="24"/>
      <w:lang w:val="en-US" w:eastAsia="nb-NO"/>
    </w:rPr>
  </w:style>
  <w:style w:type="character" w:customStyle="1" w:styleId="Heading8Char">
    <w:name w:val="Heading 8 Char"/>
    <w:link w:val="Heading8"/>
    <w:rsid w:val="00DE280D"/>
    <w:rPr>
      <w:rFonts w:ascii="Calibri" w:eastAsia="Times New Roman" w:hAnsi="Calibri" w:cs="Times New Roman"/>
      <w:i/>
      <w:iCs/>
      <w:sz w:val="24"/>
      <w:szCs w:val="24"/>
      <w:lang w:val="en-US" w:eastAsia="nb-NO"/>
    </w:rPr>
  </w:style>
  <w:style w:type="character" w:customStyle="1" w:styleId="Heading9Char">
    <w:name w:val="Heading 9 Char"/>
    <w:link w:val="Heading9"/>
    <w:rsid w:val="00DE280D"/>
    <w:rPr>
      <w:rFonts w:ascii="Cambria" w:eastAsia="Times New Roman" w:hAnsi="Cambria" w:cs="Times New Roman"/>
      <w:lang w:val="en-US" w:eastAsia="nb-NO"/>
    </w:rPr>
  </w:style>
  <w:style w:type="table" w:styleId="TableGrid">
    <w:name w:val="Table Grid"/>
    <w:basedOn w:val="TableNormal"/>
    <w:uiPriority w:val="59"/>
    <w:rsid w:val="00DE280D"/>
    <w:rPr>
      <w:rFonts w:ascii="Times New Roman" w:eastAsia="Times New Roman" w:hAnsi="Times New Roman"/>
      <w:lang w:val="nb-NO" w:eastAsia="nb-N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rsid w:val="00DE280D"/>
  </w:style>
  <w:style w:type="paragraph" w:styleId="Title">
    <w:name w:val="Title"/>
    <w:basedOn w:val="Normal"/>
    <w:next w:val="Normal"/>
    <w:link w:val="TitleChar"/>
    <w:qFormat/>
    <w:rsid w:val="00DE280D"/>
    <w:pPr>
      <w:spacing w:before="240" w:after="60"/>
      <w:jc w:val="center"/>
      <w:outlineLvl w:val="0"/>
    </w:pPr>
    <w:rPr>
      <w:rFonts w:ascii="Cambria" w:hAnsi="Cambria"/>
      <w:b/>
      <w:bCs/>
      <w:kern w:val="28"/>
      <w:sz w:val="32"/>
      <w:szCs w:val="32"/>
    </w:rPr>
  </w:style>
  <w:style w:type="character" w:customStyle="1" w:styleId="TitleChar">
    <w:name w:val="Title Char"/>
    <w:link w:val="Title"/>
    <w:rsid w:val="00DE280D"/>
    <w:rPr>
      <w:rFonts w:ascii="Cambria" w:eastAsia="Times New Roman" w:hAnsi="Cambria" w:cs="Times New Roman"/>
      <w:b/>
      <w:bCs/>
      <w:kern w:val="28"/>
      <w:sz w:val="32"/>
      <w:szCs w:val="32"/>
      <w:lang w:val="en-US" w:eastAsia="nb-NO"/>
    </w:rPr>
  </w:style>
  <w:style w:type="character" w:styleId="Emphasis">
    <w:name w:val="Emphasis"/>
    <w:uiPriority w:val="20"/>
    <w:qFormat/>
    <w:rsid w:val="00DE280D"/>
    <w:rPr>
      <w:i/>
      <w:iCs/>
    </w:rPr>
  </w:style>
  <w:style w:type="paragraph" w:styleId="TOCHeading">
    <w:name w:val="TOC Heading"/>
    <w:basedOn w:val="Heading1"/>
    <w:next w:val="Normal"/>
    <w:uiPriority w:val="39"/>
    <w:qFormat/>
    <w:rsid w:val="00DE280D"/>
    <w:pPr>
      <w:keepLines/>
      <w:numPr>
        <w:numId w:val="0"/>
      </w:numPr>
      <w:spacing w:before="480" w:after="0" w:line="276" w:lineRule="auto"/>
      <w:outlineLvl w:val="9"/>
    </w:pPr>
    <w:rPr>
      <w:color w:val="365F91"/>
      <w:kern w:val="0"/>
      <w:szCs w:val="28"/>
      <w:lang w:eastAsia="en-US"/>
    </w:rPr>
  </w:style>
  <w:style w:type="paragraph" w:styleId="TOC1">
    <w:name w:val="toc 1"/>
    <w:basedOn w:val="Normal"/>
    <w:next w:val="Normal"/>
    <w:autoRedefine/>
    <w:uiPriority w:val="39"/>
    <w:rsid w:val="00DE280D"/>
    <w:pPr>
      <w:tabs>
        <w:tab w:val="left" w:pos="480"/>
        <w:tab w:val="right" w:leader="dot" w:pos="9062"/>
      </w:tabs>
    </w:pPr>
    <w:rPr>
      <w:b/>
      <w:iCs/>
      <w:noProof/>
    </w:rPr>
  </w:style>
  <w:style w:type="paragraph" w:styleId="TOC2">
    <w:name w:val="toc 2"/>
    <w:basedOn w:val="Normal"/>
    <w:next w:val="Normal"/>
    <w:autoRedefine/>
    <w:uiPriority w:val="39"/>
    <w:rsid w:val="00DE280D"/>
    <w:pPr>
      <w:ind w:left="240"/>
    </w:pPr>
  </w:style>
  <w:style w:type="paragraph" w:styleId="TOC3">
    <w:name w:val="toc 3"/>
    <w:basedOn w:val="Normal"/>
    <w:next w:val="Normal"/>
    <w:autoRedefine/>
    <w:uiPriority w:val="39"/>
    <w:rsid w:val="00DE280D"/>
    <w:pPr>
      <w:ind w:left="480"/>
    </w:pPr>
  </w:style>
  <w:style w:type="character" w:styleId="Hyperlink">
    <w:name w:val="Hyperlink"/>
    <w:uiPriority w:val="99"/>
    <w:unhideWhenUsed/>
    <w:rsid w:val="00DE280D"/>
    <w:rPr>
      <w:color w:val="0000FF"/>
      <w:u w:val="single"/>
    </w:rPr>
  </w:style>
  <w:style w:type="table" w:styleId="TableSimple3">
    <w:name w:val="Table Simple 3"/>
    <w:basedOn w:val="TableNormal"/>
    <w:rsid w:val="00DE280D"/>
    <w:rPr>
      <w:rFonts w:ascii="Times New Roman" w:eastAsia="Times New Roman" w:hAnsi="Times New Roman"/>
      <w:lang w:val="nb-NO" w:eastAsia="nb-NO"/>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BalloonText">
    <w:name w:val="Balloon Text"/>
    <w:basedOn w:val="Normal"/>
    <w:link w:val="BalloonTextChar"/>
    <w:rsid w:val="00DE280D"/>
    <w:rPr>
      <w:rFonts w:ascii="Tahoma" w:hAnsi="Tahoma" w:cs="Tahoma"/>
      <w:sz w:val="16"/>
      <w:szCs w:val="16"/>
    </w:rPr>
  </w:style>
  <w:style w:type="character" w:customStyle="1" w:styleId="BalloonTextChar">
    <w:name w:val="Balloon Text Char"/>
    <w:link w:val="BalloonText"/>
    <w:rsid w:val="00DE280D"/>
    <w:rPr>
      <w:rFonts w:ascii="Tahoma" w:eastAsia="Times New Roman" w:hAnsi="Tahoma" w:cs="Tahoma"/>
      <w:sz w:val="16"/>
      <w:szCs w:val="16"/>
      <w:lang w:val="en-US" w:eastAsia="nb-NO"/>
    </w:rPr>
  </w:style>
  <w:style w:type="character" w:styleId="PlaceholderText">
    <w:name w:val="Placeholder Text"/>
    <w:uiPriority w:val="99"/>
    <w:semiHidden/>
    <w:rsid w:val="00DE280D"/>
    <w:rPr>
      <w:color w:val="808080"/>
    </w:rPr>
  </w:style>
  <w:style w:type="paragraph" w:styleId="ListParagraph">
    <w:name w:val="List Paragraph"/>
    <w:basedOn w:val="Normal"/>
    <w:uiPriority w:val="34"/>
    <w:qFormat/>
    <w:rsid w:val="00DE280D"/>
    <w:pPr>
      <w:ind w:left="720"/>
      <w:contextualSpacing/>
    </w:pPr>
  </w:style>
  <w:style w:type="table" w:styleId="TableContemporary">
    <w:name w:val="Table Contemporary"/>
    <w:basedOn w:val="TableNormal"/>
    <w:rsid w:val="00DE280D"/>
    <w:rPr>
      <w:rFonts w:ascii="Times New Roman" w:eastAsia="Times New Roman" w:hAnsi="Times New Roman"/>
      <w:lang w:val="nb-NO" w:eastAsia="nb-NO"/>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MediumList11">
    <w:name w:val="Medium List 11"/>
    <w:basedOn w:val="TableNormal"/>
    <w:uiPriority w:val="65"/>
    <w:rsid w:val="00DE280D"/>
    <w:rPr>
      <w:rFonts w:ascii="Times New Roman" w:eastAsia="Times New Roman" w:hAnsi="Times New Roman"/>
      <w:color w:val="000000"/>
      <w:lang w:val="nb-NO" w:eastAsia="nb-NO"/>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ingdings" w:eastAsia="Times New Roman" w:hAnsi="Wingdings"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Grid31">
    <w:name w:val="Medium Grid 31"/>
    <w:basedOn w:val="TableNormal"/>
    <w:uiPriority w:val="69"/>
    <w:rsid w:val="00DE280D"/>
    <w:rPr>
      <w:rFonts w:ascii="Times New Roman" w:eastAsia="Times New Roman" w:hAnsi="Times New Roman"/>
      <w:lang w:val="nb-NO" w:eastAsia="nb-NO"/>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LightList1">
    <w:name w:val="Light List1"/>
    <w:basedOn w:val="TableNormal"/>
    <w:uiPriority w:val="61"/>
    <w:rsid w:val="00DE280D"/>
    <w:rPr>
      <w:rFonts w:ascii="Times New Roman" w:eastAsia="Times New Roman" w:hAnsi="Times New Roman"/>
      <w:lang w:val="nb-NO" w:eastAsia="nb-NO"/>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ableClassic1">
    <w:name w:val="Table Classic 1"/>
    <w:basedOn w:val="TableNormal"/>
    <w:rsid w:val="00DE280D"/>
    <w:rPr>
      <w:rFonts w:ascii="Times New Roman" w:eastAsia="Times New Roman" w:hAnsi="Times New Roman"/>
      <w:lang w:val="nb-NO" w:eastAsia="nb-N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2">
    <w:name w:val="Table Web 2"/>
    <w:basedOn w:val="TableNormal"/>
    <w:rsid w:val="00DE280D"/>
    <w:rPr>
      <w:rFonts w:ascii="Times New Roman" w:eastAsia="Times New Roman" w:hAnsi="Times New Roman"/>
      <w:lang w:val="nb-NO" w:eastAsia="nb-NO"/>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eader">
    <w:name w:val="header"/>
    <w:basedOn w:val="Normal"/>
    <w:link w:val="HeaderChar"/>
    <w:rsid w:val="00DE280D"/>
    <w:pPr>
      <w:tabs>
        <w:tab w:val="center" w:pos="4536"/>
        <w:tab w:val="right" w:pos="9072"/>
      </w:tabs>
    </w:pPr>
  </w:style>
  <w:style w:type="character" w:customStyle="1" w:styleId="HeaderChar">
    <w:name w:val="Header Char"/>
    <w:link w:val="Header"/>
    <w:rsid w:val="00DE280D"/>
    <w:rPr>
      <w:rFonts w:ascii="Times New Roman" w:eastAsia="Times New Roman" w:hAnsi="Times New Roman" w:cs="Times New Roman"/>
      <w:sz w:val="24"/>
      <w:szCs w:val="24"/>
      <w:lang w:val="en-US" w:eastAsia="nb-NO"/>
    </w:rPr>
  </w:style>
  <w:style w:type="paragraph" w:styleId="Footer">
    <w:name w:val="footer"/>
    <w:basedOn w:val="Normal"/>
    <w:link w:val="FooterChar"/>
    <w:uiPriority w:val="99"/>
    <w:rsid w:val="00DE280D"/>
    <w:pPr>
      <w:tabs>
        <w:tab w:val="center" w:pos="4536"/>
        <w:tab w:val="right" w:pos="9072"/>
      </w:tabs>
    </w:pPr>
  </w:style>
  <w:style w:type="character" w:customStyle="1" w:styleId="FooterChar">
    <w:name w:val="Footer Char"/>
    <w:link w:val="Footer"/>
    <w:uiPriority w:val="99"/>
    <w:rsid w:val="00DE280D"/>
    <w:rPr>
      <w:rFonts w:ascii="Times New Roman" w:eastAsia="Times New Roman" w:hAnsi="Times New Roman" w:cs="Times New Roman"/>
      <w:sz w:val="24"/>
      <w:szCs w:val="24"/>
      <w:lang w:val="en-US" w:eastAsia="nb-NO"/>
    </w:rPr>
  </w:style>
  <w:style w:type="paragraph" w:styleId="Caption">
    <w:name w:val="caption"/>
    <w:basedOn w:val="Normal"/>
    <w:next w:val="Normal"/>
    <w:unhideWhenUsed/>
    <w:rsid w:val="00DE280D"/>
    <w:pPr>
      <w:spacing w:after="200"/>
    </w:pPr>
    <w:rPr>
      <w:b/>
      <w:bCs/>
      <w:color w:val="4F81BD"/>
      <w:sz w:val="18"/>
      <w:szCs w:val="18"/>
    </w:rPr>
  </w:style>
  <w:style w:type="character" w:styleId="CommentReference">
    <w:name w:val="annotation reference"/>
    <w:uiPriority w:val="99"/>
    <w:semiHidden/>
    <w:unhideWhenUsed/>
    <w:rsid w:val="00DE280D"/>
    <w:rPr>
      <w:sz w:val="16"/>
      <w:szCs w:val="16"/>
    </w:rPr>
  </w:style>
  <w:style w:type="paragraph" w:styleId="CommentText">
    <w:name w:val="annotation text"/>
    <w:basedOn w:val="Normal"/>
    <w:link w:val="CommentTextChar"/>
    <w:uiPriority w:val="99"/>
    <w:unhideWhenUsed/>
    <w:rsid w:val="00DE280D"/>
    <w:rPr>
      <w:sz w:val="20"/>
      <w:szCs w:val="20"/>
    </w:rPr>
  </w:style>
  <w:style w:type="character" w:customStyle="1" w:styleId="CommentTextChar">
    <w:name w:val="Comment Text Char"/>
    <w:link w:val="CommentText"/>
    <w:uiPriority w:val="99"/>
    <w:rsid w:val="00DE280D"/>
    <w:rPr>
      <w:rFonts w:ascii="Times New Roman" w:eastAsia="Times New Roman" w:hAnsi="Times New Roman" w:cs="Times New Roman"/>
      <w:sz w:val="20"/>
      <w:szCs w:val="20"/>
      <w:lang w:val="en-US" w:eastAsia="nb-NO"/>
    </w:rPr>
  </w:style>
  <w:style w:type="paragraph" w:styleId="CommentSubject">
    <w:name w:val="annotation subject"/>
    <w:basedOn w:val="CommentText"/>
    <w:next w:val="CommentText"/>
    <w:link w:val="CommentSubjectChar"/>
    <w:uiPriority w:val="99"/>
    <w:semiHidden/>
    <w:unhideWhenUsed/>
    <w:rsid w:val="00DE280D"/>
    <w:rPr>
      <w:b/>
      <w:bCs/>
    </w:rPr>
  </w:style>
  <w:style w:type="character" w:customStyle="1" w:styleId="CommentSubjectChar">
    <w:name w:val="Comment Subject Char"/>
    <w:link w:val="CommentSubject"/>
    <w:uiPriority w:val="99"/>
    <w:semiHidden/>
    <w:rsid w:val="00DE280D"/>
    <w:rPr>
      <w:rFonts w:ascii="Times New Roman" w:eastAsia="Times New Roman" w:hAnsi="Times New Roman" w:cs="Times New Roman"/>
      <w:b/>
      <w:bCs/>
      <w:sz w:val="20"/>
      <w:szCs w:val="20"/>
      <w:lang w:val="en-US" w:eastAsia="nb-NO"/>
    </w:rPr>
  </w:style>
  <w:style w:type="paragraph" w:styleId="NormalWeb">
    <w:name w:val="Normal (Web)"/>
    <w:basedOn w:val="Normal"/>
    <w:uiPriority w:val="99"/>
    <w:semiHidden/>
    <w:unhideWhenUsed/>
    <w:rsid w:val="00DE280D"/>
    <w:pPr>
      <w:spacing w:before="100" w:beforeAutospacing="1" w:after="100" w:afterAutospacing="1"/>
    </w:pPr>
    <w:rPr>
      <w:lang w:val="nb-NO"/>
    </w:rPr>
  </w:style>
  <w:style w:type="paragraph" w:customStyle="1" w:styleId="Title1">
    <w:name w:val="Title1"/>
    <w:basedOn w:val="Normal"/>
    <w:link w:val="Title1Char"/>
    <w:qFormat/>
    <w:rsid w:val="009016B2"/>
    <w:pPr>
      <w:spacing w:before="240"/>
    </w:pPr>
    <w:rPr>
      <w:rFonts w:ascii="Arial" w:hAnsi="Arial" w:cs="Arial"/>
      <w:b/>
      <w:sz w:val="28"/>
    </w:rPr>
  </w:style>
  <w:style w:type="character" w:customStyle="1" w:styleId="Title1Char">
    <w:name w:val="Title1 Char"/>
    <w:link w:val="Title1"/>
    <w:rsid w:val="009016B2"/>
    <w:rPr>
      <w:rFonts w:ascii="Arial" w:eastAsia="Times New Roman" w:hAnsi="Arial" w:cs="Arial"/>
      <w:b/>
      <w:sz w:val="28"/>
      <w:szCs w:val="24"/>
      <w:lang w:eastAsia="nb-NO"/>
    </w:rPr>
  </w:style>
  <w:style w:type="paragraph" w:customStyle="1" w:styleId="Others">
    <w:name w:val="Others"/>
    <w:basedOn w:val="Normal"/>
    <w:link w:val="OthersChar"/>
    <w:qFormat/>
    <w:rsid w:val="00E66038"/>
    <w:pPr>
      <w:spacing w:after="240"/>
      <w:ind w:left="425" w:hanging="425"/>
      <w:jc w:val="left"/>
    </w:pPr>
    <w:rPr>
      <w:lang w:eastAsia="en-US"/>
    </w:rPr>
  </w:style>
  <w:style w:type="character" w:customStyle="1" w:styleId="OthersChar">
    <w:name w:val="Others Char"/>
    <w:link w:val="Others"/>
    <w:rsid w:val="00E66038"/>
    <w:rPr>
      <w:rFonts w:ascii="Times New Roman" w:eastAsia="Times New Roman" w:hAnsi="Times New Roman" w:cs="Times New Roman"/>
      <w:sz w:val="24"/>
      <w:szCs w:val="24"/>
    </w:rPr>
  </w:style>
  <w:style w:type="paragraph" w:customStyle="1" w:styleId="Figurecaption">
    <w:name w:val="Figurecaption"/>
    <w:basedOn w:val="Normal"/>
    <w:link w:val="FigurecaptionChar"/>
    <w:qFormat/>
    <w:rsid w:val="00023576"/>
    <w:pPr>
      <w:numPr>
        <w:numId w:val="40"/>
      </w:numPr>
      <w:tabs>
        <w:tab w:val="left" w:pos="851"/>
      </w:tabs>
      <w:ind w:left="397" w:hanging="397"/>
    </w:pPr>
  </w:style>
  <w:style w:type="character" w:customStyle="1" w:styleId="FigurecaptionChar">
    <w:name w:val="Figurecaption Char"/>
    <w:link w:val="Figurecaption"/>
    <w:rsid w:val="00023576"/>
    <w:rPr>
      <w:rFonts w:ascii="Times New Roman" w:eastAsia="Times New Roman" w:hAnsi="Times New Roman"/>
      <w:sz w:val="24"/>
      <w:szCs w:val="24"/>
      <w:lang w:val="en-GB"/>
    </w:rPr>
  </w:style>
  <w:style w:type="paragraph" w:customStyle="1" w:styleId="Equation">
    <w:name w:val="Equation"/>
    <w:basedOn w:val="Normal"/>
    <w:link w:val="EquationChar"/>
    <w:qFormat/>
    <w:rsid w:val="00C13E47"/>
    <w:pPr>
      <w:jc w:val="center"/>
    </w:pPr>
    <w:rPr>
      <w:rFonts w:ascii="Cambria Math" w:hAnsi="Cambria Math"/>
      <w:i/>
    </w:rPr>
  </w:style>
  <w:style w:type="character" w:customStyle="1" w:styleId="EquationChar">
    <w:name w:val="Equation Char"/>
    <w:link w:val="Equation"/>
    <w:rsid w:val="00C13E47"/>
    <w:rPr>
      <w:rFonts w:ascii="Cambria Math" w:eastAsia="Times New Roman" w:hAnsi="Cambria Math" w:cs="Times New Roman"/>
      <w:i/>
      <w:sz w:val="24"/>
      <w:szCs w:val="24"/>
      <w:lang w:eastAsia="nb-NO"/>
    </w:rPr>
  </w:style>
  <w:style w:type="paragraph" w:customStyle="1" w:styleId="fig">
    <w:name w:val="fig"/>
    <w:basedOn w:val="Normal"/>
    <w:qFormat/>
    <w:rsid w:val="00710796"/>
    <w:pPr>
      <w:keepNext/>
      <w:spacing w:after="0" w:line="240" w:lineRule="auto"/>
      <w:jc w:val="center"/>
    </w:pPr>
    <w:rPr>
      <w:sz w:val="16"/>
      <w:lang w:val="en-US"/>
    </w:rPr>
  </w:style>
  <w:style w:type="paragraph" w:customStyle="1" w:styleId="reference">
    <w:name w:val="reference"/>
    <w:basedOn w:val="Normal"/>
    <w:qFormat/>
    <w:rsid w:val="00710796"/>
    <w:pPr>
      <w:numPr>
        <w:numId w:val="42"/>
      </w:numPr>
      <w:spacing w:line="240" w:lineRule="auto"/>
      <w:ind w:left="0" w:firstLine="0"/>
      <w:jc w:val="left"/>
    </w:pPr>
    <w:rPr>
      <w:sz w:val="18"/>
      <w:szCs w:val="20"/>
      <w:lang w:val="en-US" w:eastAsia="en-US"/>
    </w:rPr>
  </w:style>
  <w:style w:type="paragraph" w:customStyle="1" w:styleId="bibcit">
    <w:name w:val="bibcit"/>
    <w:basedOn w:val="Normal"/>
    <w:rsid w:val="00C21B7A"/>
    <w:pPr>
      <w:spacing w:line="480" w:lineRule="atLeast"/>
      <w:jc w:val="left"/>
    </w:pPr>
    <w:rPr>
      <w:szCs w:val="20"/>
      <w:lang w:eastAsia="en-US"/>
    </w:rPr>
  </w:style>
  <w:style w:type="paragraph" w:styleId="BodyText">
    <w:name w:val="Body Text"/>
    <w:basedOn w:val="Normal"/>
    <w:link w:val="BodyTextChar"/>
    <w:rsid w:val="00E40549"/>
    <w:pPr>
      <w:autoSpaceDE w:val="0"/>
      <w:autoSpaceDN w:val="0"/>
      <w:adjustRightInd w:val="0"/>
      <w:spacing w:after="0" w:line="240" w:lineRule="auto"/>
      <w:jc w:val="left"/>
    </w:pPr>
    <w:rPr>
      <w:rFonts w:ascii="Arial" w:hAnsi="Arial" w:cs="Arial"/>
      <w:b/>
      <w:bCs/>
      <w:lang w:val="en-US" w:eastAsia="en-US"/>
    </w:rPr>
  </w:style>
  <w:style w:type="character" w:customStyle="1" w:styleId="BodyTextChar">
    <w:name w:val="Body Text Char"/>
    <w:link w:val="BodyText"/>
    <w:rsid w:val="00E40549"/>
    <w:rPr>
      <w:rFonts w:ascii="Arial" w:eastAsia="Times New Roman" w:hAnsi="Arial" w:cs="Arial"/>
      <w:b/>
      <w:bCs/>
      <w:sz w:val="24"/>
      <w:szCs w:val="24"/>
      <w:lang w:val="en-US" w:eastAsia="en-US"/>
    </w:rPr>
  </w:style>
  <w:style w:type="paragraph" w:styleId="Revision">
    <w:name w:val="Revision"/>
    <w:hidden/>
    <w:uiPriority w:val="99"/>
    <w:semiHidden/>
    <w:rsid w:val="00966B10"/>
    <w:rPr>
      <w:rFonts w:ascii="Times New Roman" w:eastAsia="Times New Roman" w:hAnsi="Times New Roman"/>
      <w:sz w:val="24"/>
      <w:szCs w:val="24"/>
      <w:lang w:val="en-GB" w:eastAsia="nb-NO"/>
    </w:rPr>
  </w:style>
  <w:style w:type="paragraph" w:customStyle="1" w:styleId="EndNoteBibliographyTitle">
    <w:name w:val="EndNote Bibliography Title"/>
    <w:basedOn w:val="Normal"/>
    <w:link w:val="EndNoteBibliographyTitleChar"/>
    <w:rsid w:val="004E0BF7"/>
    <w:pPr>
      <w:spacing w:after="0"/>
      <w:jc w:val="center"/>
    </w:pPr>
    <w:rPr>
      <w:noProof/>
      <w:lang w:val="nb-NO"/>
    </w:rPr>
  </w:style>
  <w:style w:type="character" w:customStyle="1" w:styleId="EndNoteBibliographyTitleChar">
    <w:name w:val="EndNote Bibliography Title Char"/>
    <w:link w:val="EndNoteBibliographyTitle"/>
    <w:rsid w:val="004E0BF7"/>
    <w:rPr>
      <w:rFonts w:ascii="Times New Roman" w:eastAsia="Times New Roman" w:hAnsi="Times New Roman"/>
      <w:noProof/>
      <w:sz w:val="24"/>
      <w:szCs w:val="24"/>
      <w:lang w:eastAsia="nb-NO"/>
    </w:rPr>
  </w:style>
  <w:style w:type="paragraph" w:customStyle="1" w:styleId="EndNoteBibliography">
    <w:name w:val="EndNote Bibliography"/>
    <w:basedOn w:val="Normal"/>
    <w:link w:val="EndNoteBibliographyChar"/>
    <w:rsid w:val="004E0BF7"/>
    <w:pPr>
      <w:spacing w:line="240" w:lineRule="auto"/>
    </w:pPr>
    <w:rPr>
      <w:noProof/>
      <w:lang w:val="nb-NO"/>
    </w:rPr>
  </w:style>
  <w:style w:type="character" w:customStyle="1" w:styleId="EndNoteBibliographyChar">
    <w:name w:val="EndNote Bibliography Char"/>
    <w:link w:val="EndNoteBibliography"/>
    <w:rsid w:val="004E0BF7"/>
    <w:rPr>
      <w:rFonts w:ascii="Times New Roman" w:eastAsia="Times New Roman" w:hAnsi="Times New Roman"/>
      <w:noProof/>
      <w:sz w:val="24"/>
      <w:szCs w:val="24"/>
      <w:lang w:eastAsia="nb-NO"/>
    </w:rPr>
  </w:style>
  <w:style w:type="character" w:customStyle="1" w:styleId="st">
    <w:name w:val="st"/>
    <w:rsid w:val="00801E00"/>
  </w:style>
  <w:style w:type="paragraph" w:styleId="EndnoteText">
    <w:name w:val="endnote text"/>
    <w:basedOn w:val="Normal"/>
    <w:link w:val="EndnoteTextChar"/>
    <w:uiPriority w:val="99"/>
    <w:semiHidden/>
    <w:unhideWhenUsed/>
    <w:rsid w:val="00D32BEA"/>
    <w:rPr>
      <w:sz w:val="20"/>
      <w:szCs w:val="20"/>
    </w:rPr>
  </w:style>
  <w:style w:type="character" w:customStyle="1" w:styleId="EndnoteTextChar">
    <w:name w:val="Endnote Text Char"/>
    <w:link w:val="EndnoteText"/>
    <w:uiPriority w:val="99"/>
    <w:semiHidden/>
    <w:rsid w:val="00D32BEA"/>
    <w:rPr>
      <w:rFonts w:ascii="Times New Roman" w:eastAsia="Times New Roman" w:hAnsi="Times New Roman"/>
      <w:lang w:val="en-GB" w:eastAsia="nb-NO"/>
    </w:rPr>
  </w:style>
  <w:style w:type="character" w:styleId="EndnoteReference">
    <w:name w:val="endnote reference"/>
    <w:uiPriority w:val="99"/>
    <w:semiHidden/>
    <w:unhideWhenUsed/>
    <w:rsid w:val="00D32BEA"/>
    <w:rPr>
      <w:vertAlign w:val="superscript"/>
    </w:rPr>
  </w:style>
  <w:style w:type="paragraph" w:styleId="FootnoteText">
    <w:name w:val="footnote text"/>
    <w:basedOn w:val="Normal"/>
    <w:link w:val="FootnoteTextChar"/>
    <w:uiPriority w:val="99"/>
    <w:semiHidden/>
    <w:unhideWhenUsed/>
    <w:rsid w:val="00D32BEA"/>
    <w:rPr>
      <w:sz w:val="20"/>
      <w:szCs w:val="20"/>
    </w:rPr>
  </w:style>
  <w:style w:type="character" w:customStyle="1" w:styleId="FootnoteTextChar">
    <w:name w:val="Footnote Text Char"/>
    <w:link w:val="FootnoteText"/>
    <w:uiPriority w:val="99"/>
    <w:semiHidden/>
    <w:rsid w:val="00D32BEA"/>
    <w:rPr>
      <w:rFonts w:ascii="Times New Roman" w:eastAsia="Times New Roman" w:hAnsi="Times New Roman"/>
      <w:lang w:val="en-GB" w:eastAsia="nb-NO"/>
    </w:rPr>
  </w:style>
  <w:style w:type="character" w:styleId="FootnoteReference">
    <w:name w:val="footnote reference"/>
    <w:uiPriority w:val="99"/>
    <w:semiHidden/>
    <w:unhideWhenUsed/>
    <w:rsid w:val="00D32BE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lsdException w:name="lin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Simple 3" w:uiPriority="0"/>
    <w:lsdException w:name="Table Classic 1" w:uiPriority="0"/>
    <w:lsdException w:name="Table Contemporary" w:uiPriority="0"/>
    <w:lsdException w:name="Table Web 2" w:uiPriority="0"/>
    <w:lsdException w:name="Balloon Text" w:uiPriority="0"/>
    <w:lsdException w:name="Table Grid" w:semiHidden="0" w:uiPriority="59" w:unhideWhenUsed="0"/>
    <w:lsdException w:name="Note Level 1" w:unhideWhenUsed="0"/>
    <w:lsdException w:name="Note Level 2" w:semiHidden="0" w:uiPriority="1" w:unhideWhenUsed="0"/>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E3C"/>
    <w:pPr>
      <w:spacing w:after="120" w:line="360" w:lineRule="auto"/>
      <w:jc w:val="both"/>
    </w:pPr>
    <w:rPr>
      <w:rFonts w:ascii="Times New Roman" w:eastAsia="Times New Roman" w:hAnsi="Times New Roman"/>
      <w:sz w:val="24"/>
      <w:szCs w:val="24"/>
      <w:lang w:val="en-GB" w:eastAsia="nb-NO"/>
    </w:rPr>
  </w:style>
  <w:style w:type="paragraph" w:styleId="Heading1">
    <w:name w:val="heading 1"/>
    <w:basedOn w:val="Normal"/>
    <w:next w:val="Normal"/>
    <w:link w:val="Heading1Char"/>
    <w:qFormat/>
    <w:rsid w:val="00F532C8"/>
    <w:pPr>
      <w:keepNext/>
      <w:numPr>
        <w:numId w:val="16"/>
      </w:numPr>
      <w:spacing w:before="360" w:after="240"/>
      <w:ind w:left="431" w:hanging="431"/>
      <w:outlineLvl w:val="0"/>
    </w:pPr>
    <w:rPr>
      <w:rFonts w:ascii="Arial" w:hAnsi="Arial" w:cs="Arial"/>
      <w:b/>
      <w:bCs/>
      <w:kern w:val="32"/>
      <w:sz w:val="28"/>
    </w:rPr>
  </w:style>
  <w:style w:type="paragraph" w:styleId="Heading2">
    <w:name w:val="heading 2"/>
    <w:basedOn w:val="Normal"/>
    <w:next w:val="Normal"/>
    <w:link w:val="Heading2Char"/>
    <w:qFormat/>
    <w:rsid w:val="008074D9"/>
    <w:pPr>
      <w:keepNext/>
      <w:numPr>
        <w:ilvl w:val="1"/>
        <w:numId w:val="16"/>
      </w:numPr>
      <w:spacing w:before="240"/>
      <w:ind w:left="578" w:hanging="578"/>
      <w:outlineLvl w:val="1"/>
    </w:pPr>
    <w:rPr>
      <w:rFonts w:ascii="Arial" w:hAnsi="Arial" w:cs="Arial"/>
      <w:b/>
      <w:bCs/>
      <w:i/>
      <w:iCs/>
    </w:rPr>
  </w:style>
  <w:style w:type="paragraph" w:styleId="Heading3">
    <w:name w:val="heading 3"/>
    <w:basedOn w:val="Normal"/>
    <w:next w:val="Normal"/>
    <w:link w:val="Heading3Char"/>
    <w:qFormat/>
    <w:rsid w:val="008074D9"/>
    <w:pPr>
      <w:keepNext/>
      <w:numPr>
        <w:ilvl w:val="2"/>
        <w:numId w:val="16"/>
      </w:numPr>
      <w:spacing w:before="120" w:after="0"/>
      <w:outlineLvl w:val="2"/>
    </w:pPr>
    <w:rPr>
      <w:bCs/>
      <w:i/>
      <w:szCs w:val="26"/>
    </w:rPr>
  </w:style>
  <w:style w:type="paragraph" w:styleId="Heading4">
    <w:name w:val="heading 4"/>
    <w:basedOn w:val="Normal"/>
    <w:next w:val="Normal"/>
    <w:link w:val="Heading4Char"/>
    <w:rsid w:val="00DE280D"/>
    <w:pPr>
      <w:keepNext/>
      <w:numPr>
        <w:ilvl w:val="3"/>
        <w:numId w:val="16"/>
      </w:numPr>
      <w:spacing w:before="240" w:after="60"/>
      <w:outlineLvl w:val="3"/>
    </w:pPr>
    <w:rPr>
      <w:rFonts w:ascii="Calibri" w:hAnsi="Calibri"/>
      <w:b/>
      <w:bCs/>
      <w:sz w:val="28"/>
      <w:szCs w:val="28"/>
    </w:rPr>
  </w:style>
  <w:style w:type="paragraph" w:styleId="Heading5">
    <w:name w:val="heading 5"/>
    <w:basedOn w:val="Normal"/>
    <w:next w:val="Normal"/>
    <w:link w:val="Heading5Char"/>
    <w:rsid w:val="00DE280D"/>
    <w:pPr>
      <w:numPr>
        <w:ilvl w:val="4"/>
        <w:numId w:val="16"/>
      </w:numPr>
      <w:spacing w:before="240" w:after="60"/>
      <w:outlineLvl w:val="4"/>
    </w:pPr>
    <w:rPr>
      <w:rFonts w:ascii="Calibri" w:hAnsi="Calibri"/>
      <w:b/>
      <w:bCs/>
      <w:i/>
      <w:iCs/>
      <w:sz w:val="26"/>
      <w:szCs w:val="26"/>
    </w:rPr>
  </w:style>
  <w:style w:type="paragraph" w:styleId="Heading6">
    <w:name w:val="heading 6"/>
    <w:basedOn w:val="Normal"/>
    <w:next w:val="Normal"/>
    <w:link w:val="Heading6Char"/>
    <w:rsid w:val="00DE280D"/>
    <w:pPr>
      <w:numPr>
        <w:ilvl w:val="5"/>
        <w:numId w:val="16"/>
      </w:numPr>
      <w:spacing w:before="240" w:after="60"/>
      <w:outlineLvl w:val="5"/>
    </w:pPr>
    <w:rPr>
      <w:rFonts w:ascii="Calibri" w:hAnsi="Calibri"/>
      <w:b/>
      <w:bCs/>
      <w:sz w:val="22"/>
      <w:szCs w:val="22"/>
    </w:rPr>
  </w:style>
  <w:style w:type="paragraph" w:styleId="Heading7">
    <w:name w:val="heading 7"/>
    <w:basedOn w:val="Normal"/>
    <w:next w:val="Normal"/>
    <w:link w:val="Heading7Char"/>
    <w:rsid w:val="00DE280D"/>
    <w:pPr>
      <w:numPr>
        <w:ilvl w:val="6"/>
        <w:numId w:val="16"/>
      </w:numPr>
      <w:spacing w:before="240" w:after="60"/>
      <w:outlineLvl w:val="6"/>
    </w:pPr>
    <w:rPr>
      <w:rFonts w:ascii="Calibri" w:hAnsi="Calibri"/>
    </w:rPr>
  </w:style>
  <w:style w:type="paragraph" w:styleId="Heading8">
    <w:name w:val="heading 8"/>
    <w:basedOn w:val="Normal"/>
    <w:next w:val="Normal"/>
    <w:link w:val="Heading8Char"/>
    <w:rsid w:val="00DE280D"/>
    <w:pPr>
      <w:numPr>
        <w:ilvl w:val="7"/>
        <w:numId w:val="16"/>
      </w:numPr>
      <w:spacing w:before="240" w:after="60"/>
      <w:outlineLvl w:val="7"/>
    </w:pPr>
    <w:rPr>
      <w:rFonts w:ascii="Calibri" w:hAnsi="Calibri"/>
      <w:i/>
      <w:iCs/>
    </w:rPr>
  </w:style>
  <w:style w:type="paragraph" w:styleId="Heading9">
    <w:name w:val="heading 9"/>
    <w:basedOn w:val="Normal"/>
    <w:next w:val="Normal"/>
    <w:link w:val="Heading9Char"/>
    <w:qFormat/>
    <w:rsid w:val="00DE280D"/>
    <w:pPr>
      <w:numPr>
        <w:ilvl w:val="8"/>
        <w:numId w:val="16"/>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32C8"/>
    <w:rPr>
      <w:rFonts w:ascii="Arial" w:eastAsia="Times New Roman" w:hAnsi="Arial" w:cs="Arial"/>
      <w:b/>
      <w:bCs/>
      <w:kern w:val="32"/>
      <w:sz w:val="28"/>
      <w:szCs w:val="24"/>
      <w:lang w:eastAsia="nb-NO"/>
    </w:rPr>
  </w:style>
  <w:style w:type="character" w:customStyle="1" w:styleId="Heading2Char">
    <w:name w:val="Heading 2 Char"/>
    <w:link w:val="Heading2"/>
    <w:rsid w:val="008074D9"/>
    <w:rPr>
      <w:rFonts w:ascii="Arial" w:eastAsia="Times New Roman" w:hAnsi="Arial" w:cs="Arial"/>
      <w:b/>
      <w:bCs/>
      <w:i/>
      <w:iCs/>
      <w:sz w:val="24"/>
      <w:szCs w:val="24"/>
      <w:lang w:eastAsia="nb-NO"/>
    </w:rPr>
  </w:style>
  <w:style w:type="character" w:customStyle="1" w:styleId="Heading3Char">
    <w:name w:val="Heading 3 Char"/>
    <w:link w:val="Heading3"/>
    <w:rsid w:val="008074D9"/>
    <w:rPr>
      <w:rFonts w:ascii="Times New Roman" w:eastAsia="Times New Roman" w:hAnsi="Times New Roman" w:cs="Times New Roman"/>
      <w:bCs/>
      <w:i/>
      <w:sz w:val="24"/>
      <w:szCs w:val="26"/>
      <w:lang w:eastAsia="nb-NO"/>
    </w:rPr>
  </w:style>
  <w:style w:type="character" w:customStyle="1" w:styleId="Heading4Char">
    <w:name w:val="Heading 4 Char"/>
    <w:link w:val="Heading4"/>
    <w:rsid w:val="00DE280D"/>
    <w:rPr>
      <w:rFonts w:ascii="Calibri" w:eastAsia="Times New Roman" w:hAnsi="Calibri" w:cs="Times New Roman"/>
      <w:b/>
      <w:bCs/>
      <w:sz w:val="28"/>
      <w:szCs w:val="28"/>
      <w:lang w:val="en-US" w:eastAsia="nb-NO"/>
    </w:rPr>
  </w:style>
  <w:style w:type="character" w:customStyle="1" w:styleId="Heading5Char">
    <w:name w:val="Heading 5 Char"/>
    <w:link w:val="Heading5"/>
    <w:rsid w:val="00DE280D"/>
    <w:rPr>
      <w:rFonts w:ascii="Calibri" w:eastAsia="Times New Roman" w:hAnsi="Calibri" w:cs="Times New Roman"/>
      <w:b/>
      <w:bCs/>
      <w:i/>
      <w:iCs/>
      <w:sz w:val="26"/>
      <w:szCs w:val="26"/>
      <w:lang w:val="en-US" w:eastAsia="nb-NO"/>
    </w:rPr>
  </w:style>
  <w:style w:type="character" w:customStyle="1" w:styleId="Heading6Char">
    <w:name w:val="Heading 6 Char"/>
    <w:link w:val="Heading6"/>
    <w:rsid w:val="00DE280D"/>
    <w:rPr>
      <w:rFonts w:ascii="Calibri" w:eastAsia="Times New Roman" w:hAnsi="Calibri" w:cs="Times New Roman"/>
      <w:b/>
      <w:bCs/>
      <w:lang w:val="en-US" w:eastAsia="nb-NO"/>
    </w:rPr>
  </w:style>
  <w:style w:type="character" w:customStyle="1" w:styleId="Heading7Char">
    <w:name w:val="Heading 7 Char"/>
    <w:link w:val="Heading7"/>
    <w:rsid w:val="00DE280D"/>
    <w:rPr>
      <w:rFonts w:ascii="Calibri" w:eastAsia="Times New Roman" w:hAnsi="Calibri" w:cs="Times New Roman"/>
      <w:sz w:val="24"/>
      <w:szCs w:val="24"/>
      <w:lang w:val="en-US" w:eastAsia="nb-NO"/>
    </w:rPr>
  </w:style>
  <w:style w:type="character" w:customStyle="1" w:styleId="Heading8Char">
    <w:name w:val="Heading 8 Char"/>
    <w:link w:val="Heading8"/>
    <w:rsid w:val="00DE280D"/>
    <w:rPr>
      <w:rFonts w:ascii="Calibri" w:eastAsia="Times New Roman" w:hAnsi="Calibri" w:cs="Times New Roman"/>
      <w:i/>
      <w:iCs/>
      <w:sz w:val="24"/>
      <w:szCs w:val="24"/>
      <w:lang w:val="en-US" w:eastAsia="nb-NO"/>
    </w:rPr>
  </w:style>
  <w:style w:type="character" w:customStyle="1" w:styleId="Heading9Char">
    <w:name w:val="Heading 9 Char"/>
    <w:link w:val="Heading9"/>
    <w:rsid w:val="00DE280D"/>
    <w:rPr>
      <w:rFonts w:ascii="Cambria" w:eastAsia="Times New Roman" w:hAnsi="Cambria" w:cs="Times New Roman"/>
      <w:lang w:val="en-US" w:eastAsia="nb-NO"/>
    </w:rPr>
  </w:style>
  <w:style w:type="table" w:styleId="TableGrid">
    <w:name w:val="Table Grid"/>
    <w:basedOn w:val="TableNormal"/>
    <w:uiPriority w:val="59"/>
    <w:rsid w:val="00DE280D"/>
    <w:rPr>
      <w:rFonts w:ascii="Times New Roman" w:eastAsia="Times New Roman" w:hAnsi="Times New Roman"/>
      <w:lang w:val="nb-NO" w:eastAsia="nb-N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rsid w:val="00DE280D"/>
  </w:style>
  <w:style w:type="paragraph" w:styleId="Title">
    <w:name w:val="Title"/>
    <w:basedOn w:val="Normal"/>
    <w:next w:val="Normal"/>
    <w:link w:val="TitleChar"/>
    <w:qFormat/>
    <w:rsid w:val="00DE280D"/>
    <w:pPr>
      <w:spacing w:before="240" w:after="60"/>
      <w:jc w:val="center"/>
      <w:outlineLvl w:val="0"/>
    </w:pPr>
    <w:rPr>
      <w:rFonts w:ascii="Cambria" w:hAnsi="Cambria"/>
      <w:b/>
      <w:bCs/>
      <w:kern w:val="28"/>
      <w:sz w:val="32"/>
      <w:szCs w:val="32"/>
    </w:rPr>
  </w:style>
  <w:style w:type="character" w:customStyle="1" w:styleId="TitleChar">
    <w:name w:val="Title Char"/>
    <w:link w:val="Title"/>
    <w:rsid w:val="00DE280D"/>
    <w:rPr>
      <w:rFonts w:ascii="Cambria" w:eastAsia="Times New Roman" w:hAnsi="Cambria" w:cs="Times New Roman"/>
      <w:b/>
      <w:bCs/>
      <w:kern w:val="28"/>
      <w:sz w:val="32"/>
      <w:szCs w:val="32"/>
      <w:lang w:val="en-US" w:eastAsia="nb-NO"/>
    </w:rPr>
  </w:style>
  <w:style w:type="character" w:styleId="Emphasis">
    <w:name w:val="Emphasis"/>
    <w:uiPriority w:val="20"/>
    <w:qFormat/>
    <w:rsid w:val="00DE280D"/>
    <w:rPr>
      <w:i/>
      <w:iCs/>
    </w:rPr>
  </w:style>
  <w:style w:type="paragraph" w:styleId="TOCHeading">
    <w:name w:val="TOC Heading"/>
    <w:basedOn w:val="Heading1"/>
    <w:next w:val="Normal"/>
    <w:uiPriority w:val="39"/>
    <w:qFormat/>
    <w:rsid w:val="00DE280D"/>
    <w:pPr>
      <w:keepLines/>
      <w:numPr>
        <w:numId w:val="0"/>
      </w:numPr>
      <w:spacing w:before="480" w:after="0" w:line="276" w:lineRule="auto"/>
      <w:outlineLvl w:val="9"/>
    </w:pPr>
    <w:rPr>
      <w:color w:val="365F91"/>
      <w:kern w:val="0"/>
      <w:szCs w:val="28"/>
      <w:lang w:eastAsia="en-US"/>
    </w:rPr>
  </w:style>
  <w:style w:type="paragraph" w:styleId="TOC1">
    <w:name w:val="toc 1"/>
    <w:basedOn w:val="Normal"/>
    <w:next w:val="Normal"/>
    <w:autoRedefine/>
    <w:uiPriority w:val="39"/>
    <w:rsid w:val="00DE280D"/>
    <w:pPr>
      <w:tabs>
        <w:tab w:val="left" w:pos="480"/>
        <w:tab w:val="right" w:leader="dot" w:pos="9062"/>
      </w:tabs>
    </w:pPr>
    <w:rPr>
      <w:b/>
      <w:iCs/>
      <w:noProof/>
    </w:rPr>
  </w:style>
  <w:style w:type="paragraph" w:styleId="TOC2">
    <w:name w:val="toc 2"/>
    <w:basedOn w:val="Normal"/>
    <w:next w:val="Normal"/>
    <w:autoRedefine/>
    <w:uiPriority w:val="39"/>
    <w:rsid w:val="00DE280D"/>
    <w:pPr>
      <w:ind w:left="240"/>
    </w:pPr>
  </w:style>
  <w:style w:type="paragraph" w:styleId="TOC3">
    <w:name w:val="toc 3"/>
    <w:basedOn w:val="Normal"/>
    <w:next w:val="Normal"/>
    <w:autoRedefine/>
    <w:uiPriority w:val="39"/>
    <w:rsid w:val="00DE280D"/>
    <w:pPr>
      <w:ind w:left="480"/>
    </w:pPr>
  </w:style>
  <w:style w:type="character" w:styleId="Hyperlink">
    <w:name w:val="Hyperlink"/>
    <w:uiPriority w:val="99"/>
    <w:unhideWhenUsed/>
    <w:rsid w:val="00DE280D"/>
    <w:rPr>
      <w:color w:val="0000FF"/>
      <w:u w:val="single"/>
    </w:rPr>
  </w:style>
  <w:style w:type="table" w:styleId="TableSimple3">
    <w:name w:val="Table Simple 3"/>
    <w:basedOn w:val="TableNormal"/>
    <w:rsid w:val="00DE280D"/>
    <w:rPr>
      <w:rFonts w:ascii="Times New Roman" w:eastAsia="Times New Roman" w:hAnsi="Times New Roman"/>
      <w:lang w:val="nb-NO" w:eastAsia="nb-NO"/>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BalloonText">
    <w:name w:val="Balloon Text"/>
    <w:basedOn w:val="Normal"/>
    <w:link w:val="BalloonTextChar"/>
    <w:rsid w:val="00DE280D"/>
    <w:rPr>
      <w:rFonts w:ascii="Tahoma" w:hAnsi="Tahoma" w:cs="Tahoma"/>
      <w:sz w:val="16"/>
      <w:szCs w:val="16"/>
    </w:rPr>
  </w:style>
  <w:style w:type="character" w:customStyle="1" w:styleId="BalloonTextChar">
    <w:name w:val="Balloon Text Char"/>
    <w:link w:val="BalloonText"/>
    <w:rsid w:val="00DE280D"/>
    <w:rPr>
      <w:rFonts w:ascii="Tahoma" w:eastAsia="Times New Roman" w:hAnsi="Tahoma" w:cs="Tahoma"/>
      <w:sz w:val="16"/>
      <w:szCs w:val="16"/>
      <w:lang w:val="en-US" w:eastAsia="nb-NO"/>
    </w:rPr>
  </w:style>
  <w:style w:type="character" w:styleId="PlaceholderText">
    <w:name w:val="Placeholder Text"/>
    <w:uiPriority w:val="99"/>
    <w:semiHidden/>
    <w:rsid w:val="00DE280D"/>
    <w:rPr>
      <w:color w:val="808080"/>
    </w:rPr>
  </w:style>
  <w:style w:type="paragraph" w:styleId="ListParagraph">
    <w:name w:val="List Paragraph"/>
    <w:basedOn w:val="Normal"/>
    <w:uiPriority w:val="34"/>
    <w:qFormat/>
    <w:rsid w:val="00DE280D"/>
    <w:pPr>
      <w:ind w:left="720"/>
      <w:contextualSpacing/>
    </w:pPr>
  </w:style>
  <w:style w:type="table" w:styleId="TableContemporary">
    <w:name w:val="Table Contemporary"/>
    <w:basedOn w:val="TableNormal"/>
    <w:rsid w:val="00DE280D"/>
    <w:rPr>
      <w:rFonts w:ascii="Times New Roman" w:eastAsia="Times New Roman" w:hAnsi="Times New Roman"/>
      <w:lang w:val="nb-NO" w:eastAsia="nb-NO"/>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MediumList11">
    <w:name w:val="Medium List 11"/>
    <w:basedOn w:val="TableNormal"/>
    <w:uiPriority w:val="65"/>
    <w:rsid w:val="00DE280D"/>
    <w:rPr>
      <w:rFonts w:ascii="Times New Roman" w:eastAsia="Times New Roman" w:hAnsi="Times New Roman"/>
      <w:color w:val="000000"/>
      <w:lang w:val="nb-NO" w:eastAsia="nb-NO"/>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ingdings" w:eastAsia="Times New Roman" w:hAnsi="Wingdings"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Grid31">
    <w:name w:val="Medium Grid 31"/>
    <w:basedOn w:val="TableNormal"/>
    <w:uiPriority w:val="69"/>
    <w:rsid w:val="00DE280D"/>
    <w:rPr>
      <w:rFonts w:ascii="Times New Roman" w:eastAsia="Times New Roman" w:hAnsi="Times New Roman"/>
      <w:lang w:val="nb-NO" w:eastAsia="nb-NO"/>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LightList1">
    <w:name w:val="Light List1"/>
    <w:basedOn w:val="TableNormal"/>
    <w:uiPriority w:val="61"/>
    <w:rsid w:val="00DE280D"/>
    <w:rPr>
      <w:rFonts w:ascii="Times New Roman" w:eastAsia="Times New Roman" w:hAnsi="Times New Roman"/>
      <w:lang w:val="nb-NO" w:eastAsia="nb-NO"/>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ableClassic1">
    <w:name w:val="Table Classic 1"/>
    <w:basedOn w:val="TableNormal"/>
    <w:rsid w:val="00DE280D"/>
    <w:rPr>
      <w:rFonts w:ascii="Times New Roman" w:eastAsia="Times New Roman" w:hAnsi="Times New Roman"/>
      <w:lang w:val="nb-NO" w:eastAsia="nb-N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2">
    <w:name w:val="Table Web 2"/>
    <w:basedOn w:val="TableNormal"/>
    <w:rsid w:val="00DE280D"/>
    <w:rPr>
      <w:rFonts w:ascii="Times New Roman" w:eastAsia="Times New Roman" w:hAnsi="Times New Roman"/>
      <w:lang w:val="nb-NO" w:eastAsia="nb-NO"/>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eader">
    <w:name w:val="header"/>
    <w:basedOn w:val="Normal"/>
    <w:link w:val="HeaderChar"/>
    <w:rsid w:val="00DE280D"/>
    <w:pPr>
      <w:tabs>
        <w:tab w:val="center" w:pos="4536"/>
        <w:tab w:val="right" w:pos="9072"/>
      </w:tabs>
    </w:pPr>
  </w:style>
  <w:style w:type="character" w:customStyle="1" w:styleId="HeaderChar">
    <w:name w:val="Header Char"/>
    <w:link w:val="Header"/>
    <w:rsid w:val="00DE280D"/>
    <w:rPr>
      <w:rFonts w:ascii="Times New Roman" w:eastAsia="Times New Roman" w:hAnsi="Times New Roman" w:cs="Times New Roman"/>
      <w:sz w:val="24"/>
      <w:szCs w:val="24"/>
      <w:lang w:val="en-US" w:eastAsia="nb-NO"/>
    </w:rPr>
  </w:style>
  <w:style w:type="paragraph" w:styleId="Footer">
    <w:name w:val="footer"/>
    <w:basedOn w:val="Normal"/>
    <w:link w:val="FooterChar"/>
    <w:uiPriority w:val="99"/>
    <w:rsid w:val="00DE280D"/>
    <w:pPr>
      <w:tabs>
        <w:tab w:val="center" w:pos="4536"/>
        <w:tab w:val="right" w:pos="9072"/>
      </w:tabs>
    </w:pPr>
  </w:style>
  <w:style w:type="character" w:customStyle="1" w:styleId="FooterChar">
    <w:name w:val="Footer Char"/>
    <w:link w:val="Footer"/>
    <w:uiPriority w:val="99"/>
    <w:rsid w:val="00DE280D"/>
    <w:rPr>
      <w:rFonts w:ascii="Times New Roman" w:eastAsia="Times New Roman" w:hAnsi="Times New Roman" w:cs="Times New Roman"/>
      <w:sz w:val="24"/>
      <w:szCs w:val="24"/>
      <w:lang w:val="en-US" w:eastAsia="nb-NO"/>
    </w:rPr>
  </w:style>
  <w:style w:type="paragraph" w:styleId="Caption">
    <w:name w:val="caption"/>
    <w:basedOn w:val="Normal"/>
    <w:next w:val="Normal"/>
    <w:unhideWhenUsed/>
    <w:rsid w:val="00DE280D"/>
    <w:pPr>
      <w:spacing w:after="200"/>
    </w:pPr>
    <w:rPr>
      <w:b/>
      <w:bCs/>
      <w:color w:val="4F81BD"/>
      <w:sz w:val="18"/>
      <w:szCs w:val="18"/>
    </w:rPr>
  </w:style>
  <w:style w:type="character" w:styleId="CommentReference">
    <w:name w:val="annotation reference"/>
    <w:uiPriority w:val="99"/>
    <w:semiHidden/>
    <w:unhideWhenUsed/>
    <w:rsid w:val="00DE280D"/>
    <w:rPr>
      <w:sz w:val="16"/>
      <w:szCs w:val="16"/>
    </w:rPr>
  </w:style>
  <w:style w:type="paragraph" w:styleId="CommentText">
    <w:name w:val="annotation text"/>
    <w:basedOn w:val="Normal"/>
    <w:link w:val="CommentTextChar"/>
    <w:uiPriority w:val="99"/>
    <w:unhideWhenUsed/>
    <w:rsid w:val="00DE280D"/>
    <w:rPr>
      <w:sz w:val="20"/>
      <w:szCs w:val="20"/>
    </w:rPr>
  </w:style>
  <w:style w:type="character" w:customStyle="1" w:styleId="CommentTextChar">
    <w:name w:val="Comment Text Char"/>
    <w:link w:val="CommentText"/>
    <w:uiPriority w:val="99"/>
    <w:rsid w:val="00DE280D"/>
    <w:rPr>
      <w:rFonts w:ascii="Times New Roman" w:eastAsia="Times New Roman" w:hAnsi="Times New Roman" w:cs="Times New Roman"/>
      <w:sz w:val="20"/>
      <w:szCs w:val="20"/>
      <w:lang w:val="en-US" w:eastAsia="nb-NO"/>
    </w:rPr>
  </w:style>
  <w:style w:type="paragraph" w:styleId="CommentSubject">
    <w:name w:val="annotation subject"/>
    <w:basedOn w:val="CommentText"/>
    <w:next w:val="CommentText"/>
    <w:link w:val="CommentSubjectChar"/>
    <w:uiPriority w:val="99"/>
    <w:semiHidden/>
    <w:unhideWhenUsed/>
    <w:rsid w:val="00DE280D"/>
    <w:rPr>
      <w:b/>
      <w:bCs/>
    </w:rPr>
  </w:style>
  <w:style w:type="character" w:customStyle="1" w:styleId="CommentSubjectChar">
    <w:name w:val="Comment Subject Char"/>
    <w:link w:val="CommentSubject"/>
    <w:uiPriority w:val="99"/>
    <w:semiHidden/>
    <w:rsid w:val="00DE280D"/>
    <w:rPr>
      <w:rFonts w:ascii="Times New Roman" w:eastAsia="Times New Roman" w:hAnsi="Times New Roman" w:cs="Times New Roman"/>
      <w:b/>
      <w:bCs/>
      <w:sz w:val="20"/>
      <w:szCs w:val="20"/>
      <w:lang w:val="en-US" w:eastAsia="nb-NO"/>
    </w:rPr>
  </w:style>
  <w:style w:type="paragraph" w:styleId="NormalWeb">
    <w:name w:val="Normal (Web)"/>
    <w:basedOn w:val="Normal"/>
    <w:uiPriority w:val="99"/>
    <w:semiHidden/>
    <w:unhideWhenUsed/>
    <w:rsid w:val="00DE280D"/>
    <w:pPr>
      <w:spacing w:before="100" w:beforeAutospacing="1" w:after="100" w:afterAutospacing="1"/>
    </w:pPr>
    <w:rPr>
      <w:lang w:val="nb-NO"/>
    </w:rPr>
  </w:style>
  <w:style w:type="paragraph" w:customStyle="1" w:styleId="Title1">
    <w:name w:val="Title1"/>
    <w:basedOn w:val="Normal"/>
    <w:link w:val="Title1Char"/>
    <w:qFormat/>
    <w:rsid w:val="009016B2"/>
    <w:pPr>
      <w:spacing w:before="240"/>
    </w:pPr>
    <w:rPr>
      <w:rFonts w:ascii="Arial" w:hAnsi="Arial" w:cs="Arial"/>
      <w:b/>
      <w:sz w:val="28"/>
    </w:rPr>
  </w:style>
  <w:style w:type="character" w:customStyle="1" w:styleId="Title1Char">
    <w:name w:val="Title1 Char"/>
    <w:link w:val="Title1"/>
    <w:rsid w:val="009016B2"/>
    <w:rPr>
      <w:rFonts w:ascii="Arial" w:eastAsia="Times New Roman" w:hAnsi="Arial" w:cs="Arial"/>
      <w:b/>
      <w:sz w:val="28"/>
      <w:szCs w:val="24"/>
      <w:lang w:eastAsia="nb-NO"/>
    </w:rPr>
  </w:style>
  <w:style w:type="paragraph" w:customStyle="1" w:styleId="Others">
    <w:name w:val="Others"/>
    <w:basedOn w:val="Normal"/>
    <w:link w:val="OthersChar"/>
    <w:qFormat/>
    <w:rsid w:val="00E66038"/>
    <w:pPr>
      <w:spacing w:after="240"/>
      <w:ind w:left="425" w:hanging="425"/>
      <w:jc w:val="left"/>
    </w:pPr>
    <w:rPr>
      <w:lang w:eastAsia="en-US"/>
    </w:rPr>
  </w:style>
  <w:style w:type="character" w:customStyle="1" w:styleId="OthersChar">
    <w:name w:val="Others Char"/>
    <w:link w:val="Others"/>
    <w:rsid w:val="00E66038"/>
    <w:rPr>
      <w:rFonts w:ascii="Times New Roman" w:eastAsia="Times New Roman" w:hAnsi="Times New Roman" w:cs="Times New Roman"/>
      <w:sz w:val="24"/>
      <w:szCs w:val="24"/>
    </w:rPr>
  </w:style>
  <w:style w:type="paragraph" w:customStyle="1" w:styleId="Figurecaption">
    <w:name w:val="Figurecaption"/>
    <w:basedOn w:val="Normal"/>
    <w:link w:val="FigurecaptionChar"/>
    <w:qFormat/>
    <w:rsid w:val="00023576"/>
    <w:pPr>
      <w:numPr>
        <w:numId w:val="40"/>
      </w:numPr>
      <w:tabs>
        <w:tab w:val="left" w:pos="851"/>
      </w:tabs>
      <w:ind w:left="397" w:hanging="397"/>
    </w:pPr>
  </w:style>
  <w:style w:type="character" w:customStyle="1" w:styleId="FigurecaptionChar">
    <w:name w:val="Figurecaption Char"/>
    <w:link w:val="Figurecaption"/>
    <w:rsid w:val="00023576"/>
    <w:rPr>
      <w:rFonts w:ascii="Times New Roman" w:eastAsia="Times New Roman" w:hAnsi="Times New Roman"/>
      <w:sz w:val="24"/>
      <w:szCs w:val="24"/>
      <w:lang w:val="en-GB"/>
    </w:rPr>
  </w:style>
  <w:style w:type="paragraph" w:customStyle="1" w:styleId="Equation">
    <w:name w:val="Equation"/>
    <w:basedOn w:val="Normal"/>
    <w:link w:val="EquationChar"/>
    <w:qFormat/>
    <w:rsid w:val="00C13E47"/>
    <w:pPr>
      <w:jc w:val="center"/>
    </w:pPr>
    <w:rPr>
      <w:rFonts w:ascii="Cambria Math" w:hAnsi="Cambria Math"/>
      <w:i/>
    </w:rPr>
  </w:style>
  <w:style w:type="character" w:customStyle="1" w:styleId="EquationChar">
    <w:name w:val="Equation Char"/>
    <w:link w:val="Equation"/>
    <w:rsid w:val="00C13E47"/>
    <w:rPr>
      <w:rFonts w:ascii="Cambria Math" w:eastAsia="Times New Roman" w:hAnsi="Cambria Math" w:cs="Times New Roman"/>
      <w:i/>
      <w:sz w:val="24"/>
      <w:szCs w:val="24"/>
      <w:lang w:eastAsia="nb-NO"/>
    </w:rPr>
  </w:style>
  <w:style w:type="paragraph" w:customStyle="1" w:styleId="fig">
    <w:name w:val="fig"/>
    <w:basedOn w:val="Normal"/>
    <w:qFormat/>
    <w:rsid w:val="00710796"/>
    <w:pPr>
      <w:keepNext/>
      <w:spacing w:after="0" w:line="240" w:lineRule="auto"/>
      <w:jc w:val="center"/>
    </w:pPr>
    <w:rPr>
      <w:sz w:val="16"/>
      <w:lang w:val="en-US"/>
    </w:rPr>
  </w:style>
  <w:style w:type="paragraph" w:customStyle="1" w:styleId="reference">
    <w:name w:val="reference"/>
    <w:basedOn w:val="Normal"/>
    <w:qFormat/>
    <w:rsid w:val="00710796"/>
    <w:pPr>
      <w:numPr>
        <w:numId w:val="42"/>
      </w:numPr>
      <w:spacing w:line="240" w:lineRule="auto"/>
      <w:ind w:left="0" w:firstLine="0"/>
      <w:jc w:val="left"/>
    </w:pPr>
    <w:rPr>
      <w:sz w:val="18"/>
      <w:szCs w:val="20"/>
      <w:lang w:val="en-US" w:eastAsia="en-US"/>
    </w:rPr>
  </w:style>
  <w:style w:type="paragraph" w:customStyle="1" w:styleId="bibcit">
    <w:name w:val="bibcit"/>
    <w:basedOn w:val="Normal"/>
    <w:rsid w:val="00C21B7A"/>
    <w:pPr>
      <w:spacing w:line="480" w:lineRule="atLeast"/>
      <w:jc w:val="left"/>
    </w:pPr>
    <w:rPr>
      <w:szCs w:val="20"/>
      <w:lang w:eastAsia="en-US"/>
    </w:rPr>
  </w:style>
  <w:style w:type="paragraph" w:styleId="BodyText">
    <w:name w:val="Body Text"/>
    <w:basedOn w:val="Normal"/>
    <w:link w:val="BodyTextChar"/>
    <w:rsid w:val="00E40549"/>
    <w:pPr>
      <w:autoSpaceDE w:val="0"/>
      <w:autoSpaceDN w:val="0"/>
      <w:adjustRightInd w:val="0"/>
      <w:spacing w:after="0" w:line="240" w:lineRule="auto"/>
      <w:jc w:val="left"/>
    </w:pPr>
    <w:rPr>
      <w:rFonts w:ascii="Arial" w:hAnsi="Arial" w:cs="Arial"/>
      <w:b/>
      <w:bCs/>
      <w:lang w:val="en-US" w:eastAsia="en-US"/>
    </w:rPr>
  </w:style>
  <w:style w:type="character" w:customStyle="1" w:styleId="BodyTextChar">
    <w:name w:val="Body Text Char"/>
    <w:link w:val="BodyText"/>
    <w:rsid w:val="00E40549"/>
    <w:rPr>
      <w:rFonts w:ascii="Arial" w:eastAsia="Times New Roman" w:hAnsi="Arial" w:cs="Arial"/>
      <w:b/>
      <w:bCs/>
      <w:sz w:val="24"/>
      <w:szCs w:val="24"/>
      <w:lang w:val="en-US" w:eastAsia="en-US"/>
    </w:rPr>
  </w:style>
  <w:style w:type="paragraph" w:styleId="Revision">
    <w:name w:val="Revision"/>
    <w:hidden/>
    <w:uiPriority w:val="99"/>
    <w:semiHidden/>
    <w:rsid w:val="00966B10"/>
    <w:rPr>
      <w:rFonts w:ascii="Times New Roman" w:eastAsia="Times New Roman" w:hAnsi="Times New Roman"/>
      <w:sz w:val="24"/>
      <w:szCs w:val="24"/>
      <w:lang w:val="en-GB" w:eastAsia="nb-NO"/>
    </w:rPr>
  </w:style>
  <w:style w:type="paragraph" w:customStyle="1" w:styleId="EndNoteBibliographyTitle">
    <w:name w:val="EndNote Bibliography Title"/>
    <w:basedOn w:val="Normal"/>
    <w:link w:val="EndNoteBibliographyTitleChar"/>
    <w:rsid w:val="004E0BF7"/>
    <w:pPr>
      <w:spacing w:after="0"/>
      <w:jc w:val="center"/>
    </w:pPr>
    <w:rPr>
      <w:noProof/>
      <w:lang w:val="nb-NO"/>
    </w:rPr>
  </w:style>
  <w:style w:type="character" w:customStyle="1" w:styleId="EndNoteBibliographyTitleChar">
    <w:name w:val="EndNote Bibliography Title Char"/>
    <w:link w:val="EndNoteBibliographyTitle"/>
    <w:rsid w:val="004E0BF7"/>
    <w:rPr>
      <w:rFonts w:ascii="Times New Roman" w:eastAsia="Times New Roman" w:hAnsi="Times New Roman"/>
      <w:noProof/>
      <w:sz w:val="24"/>
      <w:szCs w:val="24"/>
      <w:lang w:eastAsia="nb-NO"/>
    </w:rPr>
  </w:style>
  <w:style w:type="paragraph" w:customStyle="1" w:styleId="EndNoteBibliography">
    <w:name w:val="EndNote Bibliography"/>
    <w:basedOn w:val="Normal"/>
    <w:link w:val="EndNoteBibliographyChar"/>
    <w:rsid w:val="004E0BF7"/>
    <w:pPr>
      <w:spacing w:line="240" w:lineRule="auto"/>
    </w:pPr>
    <w:rPr>
      <w:noProof/>
      <w:lang w:val="nb-NO"/>
    </w:rPr>
  </w:style>
  <w:style w:type="character" w:customStyle="1" w:styleId="EndNoteBibliographyChar">
    <w:name w:val="EndNote Bibliography Char"/>
    <w:link w:val="EndNoteBibliography"/>
    <w:rsid w:val="004E0BF7"/>
    <w:rPr>
      <w:rFonts w:ascii="Times New Roman" w:eastAsia="Times New Roman" w:hAnsi="Times New Roman"/>
      <w:noProof/>
      <w:sz w:val="24"/>
      <w:szCs w:val="24"/>
      <w:lang w:eastAsia="nb-NO"/>
    </w:rPr>
  </w:style>
  <w:style w:type="character" w:customStyle="1" w:styleId="st">
    <w:name w:val="st"/>
    <w:rsid w:val="00801E00"/>
  </w:style>
  <w:style w:type="paragraph" w:styleId="EndnoteText">
    <w:name w:val="endnote text"/>
    <w:basedOn w:val="Normal"/>
    <w:link w:val="EndnoteTextChar"/>
    <w:uiPriority w:val="99"/>
    <w:semiHidden/>
    <w:unhideWhenUsed/>
    <w:rsid w:val="00D32BEA"/>
    <w:rPr>
      <w:sz w:val="20"/>
      <w:szCs w:val="20"/>
    </w:rPr>
  </w:style>
  <w:style w:type="character" w:customStyle="1" w:styleId="EndnoteTextChar">
    <w:name w:val="Endnote Text Char"/>
    <w:link w:val="EndnoteText"/>
    <w:uiPriority w:val="99"/>
    <w:semiHidden/>
    <w:rsid w:val="00D32BEA"/>
    <w:rPr>
      <w:rFonts w:ascii="Times New Roman" w:eastAsia="Times New Roman" w:hAnsi="Times New Roman"/>
      <w:lang w:val="en-GB" w:eastAsia="nb-NO"/>
    </w:rPr>
  </w:style>
  <w:style w:type="character" w:styleId="EndnoteReference">
    <w:name w:val="endnote reference"/>
    <w:uiPriority w:val="99"/>
    <w:semiHidden/>
    <w:unhideWhenUsed/>
    <w:rsid w:val="00D32BEA"/>
    <w:rPr>
      <w:vertAlign w:val="superscript"/>
    </w:rPr>
  </w:style>
  <w:style w:type="paragraph" w:styleId="FootnoteText">
    <w:name w:val="footnote text"/>
    <w:basedOn w:val="Normal"/>
    <w:link w:val="FootnoteTextChar"/>
    <w:uiPriority w:val="99"/>
    <w:semiHidden/>
    <w:unhideWhenUsed/>
    <w:rsid w:val="00D32BEA"/>
    <w:rPr>
      <w:sz w:val="20"/>
      <w:szCs w:val="20"/>
    </w:rPr>
  </w:style>
  <w:style w:type="character" w:customStyle="1" w:styleId="FootnoteTextChar">
    <w:name w:val="Footnote Text Char"/>
    <w:link w:val="FootnoteText"/>
    <w:uiPriority w:val="99"/>
    <w:semiHidden/>
    <w:rsid w:val="00D32BEA"/>
    <w:rPr>
      <w:rFonts w:ascii="Times New Roman" w:eastAsia="Times New Roman" w:hAnsi="Times New Roman"/>
      <w:lang w:val="en-GB" w:eastAsia="nb-NO"/>
    </w:rPr>
  </w:style>
  <w:style w:type="character" w:styleId="FootnoteReference">
    <w:name w:val="footnote reference"/>
    <w:uiPriority w:val="99"/>
    <w:semiHidden/>
    <w:unhideWhenUsed/>
    <w:rsid w:val="00D32B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708701">
      <w:bodyDiv w:val="1"/>
      <w:marLeft w:val="0"/>
      <w:marRight w:val="0"/>
      <w:marTop w:val="0"/>
      <w:marBottom w:val="0"/>
      <w:divBdr>
        <w:top w:val="none" w:sz="0" w:space="0" w:color="auto"/>
        <w:left w:val="none" w:sz="0" w:space="0" w:color="auto"/>
        <w:bottom w:val="none" w:sz="0" w:space="0" w:color="auto"/>
        <w:right w:val="none" w:sz="0" w:space="0" w:color="auto"/>
      </w:divBdr>
    </w:div>
    <w:div w:id="1150907729">
      <w:bodyDiv w:val="1"/>
      <w:marLeft w:val="45"/>
      <w:marRight w:val="45"/>
      <w:marTop w:val="45"/>
      <w:marBottom w:val="45"/>
      <w:divBdr>
        <w:top w:val="none" w:sz="0" w:space="0" w:color="auto"/>
        <w:left w:val="none" w:sz="0" w:space="0" w:color="auto"/>
        <w:bottom w:val="none" w:sz="0" w:space="0" w:color="auto"/>
        <w:right w:val="none" w:sz="0" w:space="0" w:color="auto"/>
      </w:divBdr>
      <w:divsChild>
        <w:div w:id="934440472">
          <w:marLeft w:val="0"/>
          <w:marRight w:val="0"/>
          <w:marTop w:val="0"/>
          <w:marBottom w:val="0"/>
          <w:divBdr>
            <w:top w:val="none" w:sz="0" w:space="0" w:color="auto"/>
            <w:left w:val="none" w:sz="0" w:space="0" w:color="auto"/>
            <w:bottom w:val="none" w:sz="0" w:space="0" w:color="auto"/>
            <w:right w:val="none" w:sz="0" w:space="0" w:color="auto"/>
          </w:divBdr>
          <w:divsChild>
            <w:div w:id="21127279">
              <w:marLeft w:val="0"/>
              <w:marRight w:val="0"/>
              <w:marTop w:val="0"/>
              <w:marBottom w:val="0"/>
              <w:divBdr>
                <w:top w:val="none" w:sz="0" w:space="0" w:color="auto"/>
                <w:left w:val="none" w:sz="0" w:space="0" w:color="auto"/>
                <w:bottom w:val="none" w:sz="0" w:space="0" w:color="auto"/>
                <w:right w:val="none" w:sz="0" w:space="0" w:color="auto"/>
              </w:divBdr>
              <w:divsChild>
                <w:div w:id="1881357273">
                  <w:marLeft w:val="0"/>
                  <w:marRight w:val="0"/>
                  <w:marTop w:val="0"/>
                  <w:marBottom w:val="0"/>
                  <w:divBdr>
                    <w:top w:val="none" w:sz="0" w:space="0" w:color="auto"/>
                    <w:left w:val="none" w:sz="0" w:space="0" w:color="auto"/>
                    <w:bottom w:val="none" w:sz="0" w:space="0" w:color="auto"/>
                    <w:right w:val="none" w:sz="0" w:space="0" w:color="auto"/>
                  </w:divBdr>
                  <w:divsChild>
                    <w:div w:id="114485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746647-F0F1-BB4C-BD58-C982096C5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1334</TotalTime>
  <Pages>20</Pages>
  <Words>13781</Words>
  <Characters>78558</Characters>
  <Application>Microsoft Macintosh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NTNU, SVT-fakultetet</Company>
  <LinksUpToDate>false</LinksUpToDate>
  <CharactersWithSpaces>92155</CharactersWithSpaces>
  <SharedDoc>false</SharedDoc>
  <HLinks>
    <vt:vector size="414" baseType="variant">
      <vt:variant>
        <vt:i4>4194315</vt:i4>
      </vt:variant>
      <vt:variant>
        <vt:i4>353</vt:i4>
      </vt:variant>
      <vt:variant>
        <vt:i4>0</vt:i4>
      </vt:variant>
      <vt:variant>
        <vt:i4>5</vt:i4>
      </vt:variant>
      <vt:variant>
        <vt:lpwstr/>
      </vt:variant>
      <vt:variant>
        <vt:lpwstr>_ENREF_10</vt:lpwstr>
      </vt:variant>
      <vt:variant>
        <vt:i4>4194315</vt:i4>
      </vt:variant>
      <vt:variant>
        <vt:i4>347</vt:i4>
      </vt:variant>
      <vt:variant>
        <vt:i4>0</vt:i4>
      </vt:variant>
      <vt:variant>
        <vt:i4>5</vt:i4>
      </vt:variant>
      <vt:variant>
        <vt:lpwstr/>
      </vt:variant>
      <vt:variant>
        <vt:lpwstr>_ENREF_17</vt:lpwstr>
      </vt:variant>
      <vt:variant>
        <vt:i4>4194315</vt:i4>
      </vt:variant>
      <vt:variant>
        <vt:i4>339</vt:i4>
      </vt:variant>
      <vt:variant>
        <vt:i4>0</vt:i4>
      </vt:variant>
      <vt:variant>
        <vt:i4>5</vt:i4>
      </vt:variant>
      <vt:variant>
        <vt:lpwstr/>
      </vt:variant>
      <vt:variant>
        <vt:lpwstr>_ENREF_17</vt:lpwstr>
      </vt:variant>
      <vt:variant>
        <vt:i4>4194315</vt:i4>
      </vt:variant>
      <vt:variant>
        <vt:i4>333</vt:i4>
      </vt:variant>
      <vt:variant>
        <vt:i4>0</vt:i4>
      </vt:variant>
      <vt:variant>
        <vt:i4>5</vt:i4>
      </vt:variant>
      <vt:variant>
        <vt:lpwstr/>
      </vt:variant>
      <vt:variant>
        <vt:lpwstr>_ENREF_17</vt:lpwstr>
      </vt:variant>
      <vt:variant>
        <vt:i4>4194315</vt:i4>
      </vt:variant>
      <vt:variant>
        <vt:i4>327</vt:i4>
      </vt:variant>
      <vt:variant>
        <vt:i4>0</vt:i4>
      </vt:variant>
      <vt:variant>
        <vt:i4>5</vt:i4>
      </vt:variant>
      <vt:variant>
        <vt:lpwstr/>
      </vt:variant>
      <vt:variant>
        <vt:lpwstr>_ENREF_10</vt:lpwstr>
      </vt:variant>
      <vt:variant>
        <vt:i4>4194315</vt:i4>
      </vt:variant>
      <vt:variant>
        <vt:i4>321</vt:i4>
      </vt:variant>
      <vt:variant>
        <vt:i4>0</vt:i4>
      </vt:variant>
      <vt:variant>
        <vt:i4>5</vt:i4>
      </vt:variant>
      <vt:variant>
        <vt:lpwstr/>
      </vt:variant>
      <vt:variant>
        <vt:lpwstr>_ENREF_17</vt:lpwstr>
      </vt:variant>
      <vt:variant>
        <vt:i4>4194315</vt:i4>
      </vt:variant>
      <vt:variant>
        <vt:i4>317</vt:i4>
      </vt:variant>
      <vt:variant>
        <vt:i4>0</vt:i4>
      </vt:variant>
      <vt:variant>
        <vt:i4>5</vt:i4>
      </vt:variant>
      <vt:variant>
        <vt:lpwstr/>
      </vt:variant>
      <vt:variant>
        <vt:lpwstr>_ENREF_10</vt:lpwstr>
      </vt:variant>
      <vt:variant>
        <vt:i4>4718603</vt:i4>
      </vt:variant>
      <vt:variant>
        <vt:i4>314</vt:i4>
      </vt:variant>
      <vt:variant>
        <vt:i4>0</vt:i4>
      </vt:variant>
      <vt:variant>
        <vt:i4>5</vt:i4>
      </vt:variant>
      <vt:variant>
        <vt:lpwstr/>
      </vt:variant>
      <vt:variant>
        <vt:lpwstr>_ENREF_9</vt:lpwstr>
      </vt:variant>
      <vt:variant>
        <vt:i4>4784139</vt:i4>
      </vt:variant>
      <vt:variant>
        <vt:i4>311</vt:i4>
      </vt:variant>
      <vt:variant>
        <vt:i4>0</vt:i4>
      </vt:variant>
      <vt:variant>
        <vt:i4>5</vt:i4>
      </vt:variant>
      <vt:variant>
        <vt:lpwstr/>
      </vt:variant>
      <vt:variant>
        <vt:lpwstr>_ENREF_8</vt:lpwstr>
      </vt:variant>
      <vt:variant>
        <vt:i4>4325387</vt:i4>
      </vt:variant>
      <vt:variant>
        <vt:i4>303</vt:i4>
      </vt:variant>
      <vt:variant>
        <vt:i4>0</vt:i4>
      </vt:variant>
      <vt:variant>
        <vt:i4>5</vt:i4>
      </vt:variant>
      <vt:variant>
        <vt:lpwstr/>
      </vt:variant>
      <vt:variant>
        <vt:lpwstr>_ENREF_3</vt:lpwstr>
      </vt:variant>
      <vt:variant>
        <vt:i4>4194315</vt:i4>
      </vt:variant>
      <vt:variant>
        <vt:i4>297</vt:i4>
      </vt:variant>
      <vt:variant>
        <vt:i4>0</vt:i4>
      </vt:variant>
      <vt:variant>
        <vt:i4>5</vt:i4>
      </vt:variant>
      <vt:variant>
        <vt:lpwstr/>
      </vt:variant>
      <vt:variant>
        <vt:lpwstr>_ENREF_16</vt:lpwstr>
      </vt:variant>
      <vt:variant>
        <vt:i4>4194315</vt:i4>
      </vt:variant>
      <vt:variant>
        <vt:i4>291</vt:i4>
      </vt:variant>
      <vt:variant>
        <vt:i4>0</vt:i4>
      </vt:variant>
      <vt:variant>
        <vt:i4>5</vt:i4>
      </vt:variant>
      <vt:variant>
        <vt:lpwstr/>
      </vt:variant>
      <vt:variant>
        <vt:lpwstr>_ENREF_13</vt:lpwstr>
      </vt:variant>
      <vt:variant>
        <vt:i4>4390923</vt:i4>
      </vt:variant>
      <vt:variant>
        <vt:i4>285</vt:i4>
      </vt:variant>
      <vt:variant>
        <vt:i4>0</vt:i4>
      </vt:variant>
      <vt:variant>
        <vt:i4>5</vt:i4>
      </vt:variant>
      <vt:variant>
        <vt:lpwstr/>
      </vt:variant>
      <vt:variant>
        <vt:lpwstr>_ENREF_21</vt:lpwstr>
      </vt:variant>
      <vt:variant>
        <vt:i4>4521995</vt:i4>
      </vt:variant>
      <vt:variant>
        <vt:i4>282</vt:i4>
      </vt:variant>
      <vt:variant>
        <vt:i4>0</vt:i4>
      </vt:variant>
      <vt:variant>
        <vt:i4>5</vt:i4>
      </vt:variant>
      <vt:variant>
        <vt:lpwstr/>
      </vt:variant>
      <vt:variant>
        <vt:lpwstr>_ENREF_4</vt:lpwstr>
      </vt:variant>
      <vt:variant>
        <vt:i4>4194315</vt:i4>
      </vt:variant>
      <vt:variant>
        <vt:i4>274</vt:i4>
      </vt:variant>
      <vt:variant>
        <vt:i4>0</vt:i4>
      </vt:variant>
      <vt:variant>
        <vt:i4>5</vt:i4>
      </vt:variant>
      <vt:variant>
        <vt:lpwstr/>
      </vt:variant>
      <vt:variant>
        <vt:lpwstr>_ENREF_10</vt:lpwstr>
      </vt:variant>
      <vt:variant>
        <vt:i4>4718603</vt:i4>
      </vt:variant>
      <vt:variant>
        <vt:i4>271</vt:i4>
      </vt:variant>
      <vt:variant>
        <vt:i4>0</vt:i4>
      </vt:variant>
      <vt:variant>
        <vt:i4>5</vt:i4>
      </vt:variant>
      <vt:variant>
        <vt:lpwstr/>
      </vt:variant>
      <vt:variant>
        <vt:lpwstr>_ENREF_9</vt:lpwstr>
      </vt:variant>
      <vt:variant>
        <vt:i4>4784139</vt:i4>
      </vt:variant>
      <vt:variant>
        <vt:i4>268</vt:i4>
      </vt:variant>
      <vt:variant>
        <vt:i4>0</vt:i4>
      </vt:variant>
      <vt:variant>
        <vt:i4>5</vt:i4>
      </vt:variant>
      <vt:variant>
        <vt:lpwstr/>
      </vt:variant>
      <vt:variant>
        <vt:lpwstr>_ENREF_8</vt:lpwstr>
      </vt:variant>
      <vt:variant>
        <vt:i4>4784139</vt:i4>
      </vt:variant>
      <vt:variant>
        <vt:i4>260</vt:i4>
      </vt:variant>
      <vt:variant>
        <vt:i4>0</vt:i4>
      </vt:variant>
      <vt:variant>
        <vt:i4>5</vt:i4>
      </vt:variant>
      <vt:variant>
        <vt:lpwstr/>
      </vt:variant>
      <vt:variant>
        <vt:lpwstr>_ENREF_8</vt:lpwstr>
      </vt:variant>
      <vt:variant>
        <vt:i4>4194315</vt:i4>
      </vt:variant>
      <vt:variant>
        <vt:i4>254</vt:i4>
      </vt:variant>
      <vt:variant>
        <vt:i4>0</vt:i4>
      </vt:variant>
      <vt:variant>
        <vt:i4>5</vt:i4>
      </vt:variant>
      <vt:variant>
        <vt:lpwstr/>
      </vt:variant>
      <vt:variant>
        <vt:lpwstr>_ENREF_10</vt:lpwstr>
      </vt:variant>
      <vt:variant>
        <vt:i4>4194315</vt:i4>
      </vt:variant>
      <vt:variant>
        <vt:i4>244</vt:i4>
      </vt:variant>
      <vt:variant>
        <vt:i4>0</vt:i4>
      </vt:variant>
      <vt:variant>
        <vt:i4>5</vt:i4>
      </vt:variant>
      <vt:variant>
        <vt:lpwstr/>
      </vt:variant>
      <vt:variant>
        <vt:lpwstr>_ENREF_15</vt:lpwstr>
      </vt:variant>
      <vt:variant>
        <vt:i4>4325387</vt:i4>
      </vt:variant>
      <vt:variant>
        <vt:i4>236</vt:i4>
      </vt:variant>
      <vt:variant>
        <vt:i4>0</vt:i4>
      </vt:variant>
      <vt:variant>
        <vt:i4>5</vt:i4>
      </vt:variant>
      <vt:variant>
        <vt:lpwstr/>
      </vt:variant>
      <vt:variant>
        <vt:lpwstr>_ENREF_33</vt:lpwstr>
      </vt:variant>
      <vt:variant>
        <vt:i4>4325387</vt:i4>
      </vt:variant>
      <vt:variant>
        <vt:i4>232</vt:i4>
      </vt:variant>
      <vt:variant>
        <vt:i4>0</vt:i4>
      </vt:variant>
      <vt:variant>
        <vt:i4>5</vt:i4>
      </vt:variant>
      <vt:variant>
        <vt:lpwstr/>
      </vt:variant>
      <vt:variant>
        <vt:lpwstr>_ENREF_33</vt:lpwstr>
      </vt:variant>
      <vt:variant>
        <vt:i4>4194315</vt:i4>
      </vt:variant>
      <vt:variant>
        <vt:i4>224</vt:i4>
      </vt:variant>
      <vt:variant>
        <vt:i4>0</vt:i4>
      </vt:variant>
      <vt:variant>
        <vt:i4>5</vt:i4>
      </vt:variant>
      <vt:variant>
        <vt:lpwstr/>
      </vt:variant>
      <vt:variant>
        <vt:lpwstr>_ENREF_18</vt:lpwstr>
      </vt:variant>
      <vt:variant>
        <vt:i4>4390923</vt:i4>
      </vt:variant>
      <vt:variant>
        <vt:i4>218</vt:i4>
      </vt:variant>
      <vt:variant>
        <vt:i4>0</vt:i4>
      </vt:variant>
      <vt:variant>
        <vt:i4>5</vt:i4>
      </vt:variant>
      <vt:variant>
        <vt:lpwstr/>
      </vt:variant>
      <vt:variant>
        <vt:lpwstr>_ENREF_20</vt:lpwstr>
      </vt:variant>
      <vt:variant>
        <vt:i4>4194315</vt:i4>
      </vt:variant>
      <vt:variant>
        <vt:i4>215</vt:i4>
      </vt:variant>
      <vt:variant>
        <vt:i4>0</vt:i4>
      </vt:variant>
      <vt:variant>
        <vt:i4>5</vt:i4>
      </vt:variant>
      <vt:variant>
        <vt:lpwstr/>
      </vt:variant>
      <vt:variant>
        <vt:lpwstr>_ENREF_11</vt:lpwstr>
      </vt:variant>
      <vt:variant>
        <vt:i4>4194315</vt:i4>
      </vt:variant>
      <vt:variant>
        <vt:i4>212</vt:i4>
      </vt:variant>
      <vt:variant>
        <vt:i4>0</vt:i4>
      </vt:variant>
      <vt:variant>
        <vt:i4>5</vt:i4>
      </vt:variant>
      <vt:variant>
        <vt:lpwstr/>
      </vt:variant>
      <vt:variant>
        <vt:lpwstr>_ENREF_19</vt:lpwstr>
      </vt:variant>
      <vt:variant>
        <vt:i4>4390923</vt:i4>
      </vt:variant>
      <vt:variant>
        <vt:i4>204</vt:i4>
      </vt:variant>
      <vt:variant>
        <vt:i4>0</vt:i4>
      </vt:variant>
      <vt:variant>
        <vt:i4>5</vt:i4>
      </vt:variant>
      <vt:variant>
        <vt:lpwstr/>
      </vt:variant>
      <vt:variant>
        <vt:lpwstr>_ENREF_24</vt:lpwstr>
      </vt:variant>
      <vt:variant>
        <vt:i4>4390923</vt:i4>
      </vt:variant>
      <vt:variant>
        <vt:i4>201</vt:i4>
      </vt:variant>
      <vt:variant>
        <vt:i4>0</vt:i4>
      </vt:variant>
      <vt:variant>
        <vt:i4>5</vt:i4>
      </vt:variant>
      <vt:variant>
        <vt:lpwstr/>
      </vt:variant>
      <vt:variant>
        <vt:lpwstr>_ENREF_23</vt:lpwstr>
      </vt:variant>
      <vt:variant>
        <vt:i4>4390923</vt:i4>
      </vt:variant>
      <vt:variant>
        <vt:i4>198</vt:i4>
      </vt:variant>
      <vt:variant>
        <vt:i4>0</vt:i4>
      </vt:variant>
      <vt:variant>
        <vt:i4>5</vt:i4>
      </vt:variant>
      <vt:variant>
        <vt:lpwstr/>
      </vt:variant>
      <vt:variant>
        <vt:lpwstr>_ENREF_28</vt:lpwstr>
      </vt:variant>
      <vt:variant>
        <vt:i4>4390923</vt:i4>
      </vt:variant>
      <vt:variant>
        <vt:i4>195</vt:i4>
      </vt:variant>
      <vt:variant>
        <vt:i4>0</vt:i4>
      </vt:variant>
      <vt:variant>
        <vt:i4>5</vt:i4>
      </vt:variant>
      <vt:variant>
        <vt:lpwstr/>
      </vt:variant>
      <vt:variant>
        <vt:lpwstr>_ENREF_27</vt:lpwstr>
      </vt:variant>
      <vt:variant>
        <vt:i4>4653067</vt:i4>
      </vt:variant>
      <vt:variant>
        <vt:i4>187</vt:i4>
      </vt:variant>
      <vt:variant>
        <vt:i4>0</vt:i4>
      </vt:variant>
      <vt:variant>
        <vt:i4>5</vt:i4>
      </vt:variant>
      <vt:variant>
        <vt:lpwstr/>
      </vt:variant>
      <vt:variant>
        <vt:lpwstr>_ENREF_6</vt:lpwstr>
      </vt:variant>
      <vt:variant>
        <vt:i4>4325387</vt:i4>
      </vt:variant>
      <vt:variant>
        <vt:i4>184</vt:i4>
      </vt:variant>
      <vt:variant>
        <vt:i4>0</vt:i4>
      </vt:variant>
      <vt:variant>
        <vt:i4>5</vt:i4>
      </vt:variant>
      <vt:variant>
        <vt:lpwstr/>
      </vt:variant>
      <vt:variant>
        <vt:lpwstr>_ENREF_33</vt:lpwstr>
      </vt:variant>
      <vt:variant>
        <vt:i4>4194315</vt:i4>
      </vt:variant>
      <vt:variant>
        <vt:i4>181</vt:i4>
      </vt:variant>
      <vt:variant>
        <vt:i4>0</vt:i4>
      </vt:variant>
      <vt:variant>
        <vt:i4>5</vt:i4>
      </vt:variant>
      <vt:variant>
        <vt:lpwstr/>
      </vt:variant>
      <vt:variant>
        <vt:lpwstr>_ENREF_15</vt:lpwstr>
      </vt:variant>
      <vt:variant>
        <vt:i4>4194315</vt:i4>
      </vt:variant>
      <vt:variant>
        <vt:i4>173</vt:i4>
      </vt:variant>
      <vt:variant>
        <vt:i4>0</vt:i4>
      </vt:variant>
      <vt:variant>
        <vt:i4>5</vt:i4>
      </vt:variant>
      <vt:variant>
        <vt:lpwstr/>
      </vt:variant>
      <vt:variant>
        <vt:lpwstr>_ENREF_14</vt:lpwstr>
      </vt:variant>
      <vt:variant>
        <vt:i4>4194315</vt:i4>
      </vt:variant>
      <vt:variant>
        <vt:i4>170</vt:i4>
      </vt:variant>
      <vt:variant>
        <vt:i4>0</vt:i4>
      </vt:variant>
      <vt:variant>
        <vt:i4>5</vt:i4>
      </vt:variant>
      <vt:variant>
        <vt:lpwstr/>
      </vt:variant>
      <vt:variant>
        <vt:lpwstr>_ENREF_13</vt:lpwstr>
      </vt:variant>
      <vt:variant>
        <vt:i4>4325387</vt:i4>
      </vt:variant>
      <vt:variant>
        <vt:i4>162</vt:i4>
      </vt:variant>
      <vt:variant>
        <vt:i4>0</vt:i4>
      </vt:variant>
      <vt:variant>
        <vt:i4>5</vt:i4>
      </vt:variant>
      <vt:variant>
        <vt:lpwstr/>
      </vt:variant>
      <vt:variant>
        <vt:lpwstr>_ENREF_31</vt:lpwstr>
      </vt:variant>
      <vt:variant>
        <vt:i4>4456459</vt:i4>
      </vt:variant>
      <vt:variant>
        <vt:i4>156</vt:i4>
      </vt:variant>
      <vt:variant>
        <vt:i4>0</vt:i4>
      </vt:variant>
      <vt:variant>
        <vt:i4>5</vt:i4>
      </vt:variant>
      <vt:variant>
        <vt:lpwstr/>
      </vt:variant>
      <vt:variant>
        <vt:lpwstr>_ENREF_5</vt:lpwstr>
      </vt:variant>
      <vt:variant>
        <vt:i4>4325387</vt:i4>
      </vt:variant>
      <vt:variant>
        <vt:i4>150</vt:i4>
      </vt:variant>
      <vt:variant>
        <vt:i4>0</vt:i4>
      </vt:variant>
      <vt:variant>
        <vt:i4>5</vt:i4>
      </vt:variant>
      <vt:variant>
        <vt:lpwstr/>
      </vt:variant>
      <vt:variant>
        <vt:lpwstr>_ENREF_31</vt:lpwstr>
      </vt:variant>
      <vt:variant>
        <vt:i4>4390923</vt:i4>
      </vt:variant>
      <vt:variant>
        <vt:i4>144</vt:i4>
      </vt:variant>
      <vt:variant>
        <vt:i4>0</vt:i4>
      </vt:variant>
      <vt:variant>
        <vt:i4>5</vt:i4>
      </vt:variant>
      <vt:variant>
        <vt:lpwstr/>
      </vt:variant>
      <vt:variant>
        <vt:lpwstr>_ENREF_29</vt:lpwstr>
      </vt:variant>
      <vt:variant>
        <vt:i4>4194315</vt:i4>
      </vt:variant>
      <vt:variant>
        <vt:i4>141</vt:i4>
      </vt:variant>
      <vt:variant>
        <vt:i4>0</vt:i4>
      </vt:variant>
      <vt:variant>
        <vt:i4>5</vt:i4>
      </vt:variant>
      <vt:variant>
        <vt:lpwstr/>
      </vt:variant>
      <vt:variant>
        <vt:lpwstr>_ENREF_10</vt:lpwstr>
      </vt:variant>
      <vt:variant>
        <vt:i4>4456459</vt:i4>
      </vt:variant>
      <vt:variant>
        <vt:i4>138</vt:i4>
      </vt:variant>
      <vt:variant>
        <vt:i4>0</vt:i4>
      </vt:variant>
      <vt:variant>
        <vt:i4>5</vt:i4>
      </vt:variant>
      <vt:variant>
        <vt:lpwstr/>
      </vt:variant>
      <vt:variant>
        <vt:lpwstr>_ENREF_5</vt:lpwstr>
      </vt:variant>
      <vt:variant>
        <vt:i4>4718603</vt:i4>
      </vt:variant>
      <vt:variant>
        <vt:i4>135</vt:i4>
      </vt:variant>
      <vt:variant>
        <vt:i4>0</vt:i4>
      </vt:variant>
      <vt:variant>
        <vt:i4>5</vt:i4>
      </vt:variant>
      <vt:variant>
        <vt:lpwstr/>
      </vt:variant>
      <vt:variant>
        <vt:lpwstr>_ENREF_9</vt:lpwstr>
      </vt:variant>
      <vt:variant>
        <vt:i4>4194315</vt:i4>
      </vt:variant>
      <vt:variant>
        <vt:i4>132</vt:i4>
      </vt:variant>
      <vt:variant>
        <vt:i4>0</vt:i4>
      </vt:variant>
      <vt:variant>
        <vt:i4>5</vt:i4>
      </vt:variant>
      <vt:variant>
        <vt:lpwstr/>
      </vt:variant>
      <vt:variant>
        <vt:lpwstr>_ENREF_1</vt:lpwstr>
      </vt:variant>
      <vt:variant>
        <vt:i4>4784139</vt:i4>
      </vt:variant>
      <vt:variant>
        <vt:i4>129</vt:i4>
      </vt:variant>
      <vt:variant>
        <vt:i4>0</vt:i4>
      </vt:variant>
      <vt:variant>
        <vt:i4>5</vt:i4>
      </vt:variant>
      <vt:variant>
        <vt:lpwstr/>
      </vt:variant>
      <vt:variant>
        <vt:lpwstr>_ENREF_8</vt:lpwstr>
      </vt:variant>
      <vt:variant>
        <vt:i4>4653067</vt:i4>
      </vt:variant>
      <vt:variant>
        <vt:i4>121</vt:i4>
      </vt:variant>
      <vt:variant>
        <vt:i4>0</vt:i4>
      </vt:variant>
      <vt:variant>
        <vt:i4>5</vt:i4>
      </vt:variant>
      <vt:variant>
        <vt:lpwstr/>
      </vt:variant>
      <vt:variant>
        <vt:lpwstr>_ENREF_6</vt:lpwstr>
      </vt:variant>
      <vt:variant>
        <vt:i4>4325387</vt:i4>
      </vt:variant>
      <vt:variant>
        <vt:i4>118</vt:i4>
      </vt:variant>
      <vt:variant>
        <vt:i4>0</vt:i4>
      </vt:variant>
      <vt:variant>
        <vt:i4>5</vt:i4>
      </vt:variant>
      <vt:variant>
        <vt:lpwstr/>
      </vt:variant>
      <vt:variant>
        <vt:lpwstr>_ENREF_33</vt:lpwstr>
      </vt:variant>
      <vt:variant>
        <vt:i4>4194315</vt:i4>
      </vt:variant>
      <vt:variant>
        <vt:i4>115</vt:i4>
      </vt:variant>
      <vt:variant>
        <vt:i4>0</vt:i4>
      </vt:variant>
      <vt:variant>
        <vt:i4>5</vt:i4>
      </vt:variant>
      <vt:variant>
        <vt:lpwstr/>
      </vt:variant>
      <vt:variant>
        <vt:lpwstr>_ENREF_15</vt:lpwstr>
      </vt:variant>
      <vt:variant>
        <vt:i4>4587531</vt:i4>
      </vt:variant>
      <vt:variant>
        <vt:i4>112</vt:i4>
      </vt:variant>
      <vt:variant>
        <vt:i4>0</vt:i4>
      </vt:variant>
      <vt:variant>
        <vt:i4>5</vt:i4>
      </vt:variant>
      <vt:variant>
        <vt:lpwstr/>
      </vt:variant>
      <vt:variant>
        <vt:lpwstr>_ENREF_7</vt:lpwstr>
      </vt:variant>
      <vt:variant>
        <vt:i4>4194315</vt:i4>
      </vt:variant>
      <vt:variant>
        <vt:i4>104</vt:i4>
      </vt:variant>
      <vt:variant>
        <vt:i4>0</vt:i4>
      </vt:variant>
      <vt:variant>
        <vt:i4>5</vt:i4>
      </vt:variant>
      <vt:variant>
        <vt:lpwstr/>
      </vt:variant>
      <vt:variant>
        <vt:lpwstr>_ENREF_10</vt:lpwstr>
      </vt:variant>
      <vt:variant>
        <vt:i4>4784139</vt:i4>
      </vt:variant>
      <vt:variant>
        <vt:i4>101</vt:i4>
      </vt:variant>
      <vt:variant>
        <vt:i4>0</vt:i4>
      </vt:variant>
      <vt:variant>
        <vt:i4>5</vt:i4>
      </vt:variant>
      <vt:variant>
        <vt:lpwstr/>
      </vt:variant>
      <vt:variant>
        <vt:lpwstr>_ENREF_8</vt:lpwstr>
      </vt:variant>
      <vt:variant>
        <vt:i4>4194315</vt:i4>
      </vt:variant>
      <vt:variant>
        <vt:i4>93</vt:i4>
      </vt:variant>
      <vt:variant>
        <vt:i4>0</vt:i4>
      </vt:variant>
      <vt:variant>
        <vt:i4>5</vt:i4>
      </vt:variant>
      <vt:variant>
        <vt:lpwstr/>
      </vt:variant>
      <vt:variant>
        <vt:lpwstr>_ENREF_17</vt:lpwstr>
      </vt:variant>
      <vt:variant>
        <vt:i4>4194315</vt:i4>
      </vt:variant>
      <vt:variant>
        <vt:i4>87</vt:i4>
      </vt:variant>
      <vt:variant>
        <vt:i4>0</vt:i4>
      </vt:variant>
      <vt:variant>
        <vt:i4>5</vt:i4>
      </vt:variant>
      <vt:variant>
        <vt:lpwstr/>
      </vt:variant>
      <vt:variant>
        <vt:lpwstr>_ENREF_17</vt:lpwstr>
      </vt:variant>
      <vt:variant>
        <vt:i4>4194315</vt:i4>
      </vt:variant>
      <vt:variant>
        <vt:i4>83</vt:i4>
      </vt:variant>
      <vt:variant>
        <vt:i4>0</vt:i4>
      </vt:variant>
      <vt:variant>
        <vt:i4>5</vt:i4>
      </vt:variant>
      <vt:variant>
        <vt:lpwstr/>
      </vt:variant>
      <vt:variant>
        <vt:lpwstr>_ENREF_17</vt:lpwstr>
      </vt:variant>
      <vt:variant>
        <vt:i4>4194315</vt:i4>
      </vt:variant>
      <vt:variant>
        <vt:i4>80</vt:i4>
      </vt:variant>
      <vt:variant>
        <vt:i4>0</vt:i4>
      </vt:variant>
      <vt:variant>
        <vt:i4>5</vt:i4>
      </vt:variant>
      <vt:variant>
        <vt:lpwstr/>
      </vt:variant>
      <vt:variant>
        <vt:lpwstr>_ENREF_16</vt:lpwstr>
      </vt:variant>
      <vt:variant>
        <vt:i4>4390923</vt:i4>
      </vt:variant>
      <vt:variant>
        <vt:i4>74</vt:i4>
      </vt:variant>
      <vt:variant>
        <vt:i4>0</vt:i4>
      </vt:variant>
      <vt:variant>
        <vt:i4>5</vt:i4>
      </vt:variant>
      <vt:variant>
        <vt:lpwstr/>
      </vt:variant>
      <vt:variant>
        <vt:lpwstr>_ENREF_26</vt:lpwstr>
      </vt:variant>
      <vt:variant>
        <vt:i4>4194315</vt:i4>
      </vt:variant>
      <vt:variant>
        <vt:i4>68</vt:i4>
      </vt:variant>
      <vt:variant>
        <vt:i4>0</vt:i4>
      </vt:variant>
      <vt:variant>
        <vt:i4>5</vt:i4>
      </vt:variant>
      <vt:variant>
        <vt:lpwstr/>
      </vt:variant>
      <vt:variant>
        <vt:lpwstr>_ENREF_10</vt:lpwstr>
      </vt:variant>
      <vt:variant>
        <vt:i4>4194315</vt:i4>
      </vt:variant>
      <vt:variant>
        <vt:i4>62</vt:i4>
      </vt:variant>
      <vt:variant>
        <vt:i4>0</vt:i4>
      </vt:variant>
      <vt:variant>
        <vt:i4>5</vt:i4>
      </vt:variant>
      <vt:variant>
        <vt:lpwstr/>
      </vt:variant>
      <vt:variant>
        <vt:lpwstr>_ENREF_17</vt:lpwstr>
      </vt:variant>
      <vt:variant>
        <vt:i4>4194315</vt:i4>
      </vt:variant>
      <vt:variant>
        <vt:i4>59</vt:i4>
      </vt:variant>
      <vt:variant>
        <vt:i4>0</vt:i4>
      </vt:variant>
      <vt:variant>
        <vt:i4>5</vt:i4>
      </vt:variant>
      <vt:variant>
        <vt:lpwstr/>
      </vt:variant>
      <vt:variant>
        <vt:lpwstr>_ENREF_16</vt:lpwstr>
      </vt:variant>
      <vt:variant>
        <vt:i4>4390923</vt:i4>
      </vt:variant>
      <vt:variant>
        <vt:i4>53</vt:i4>
      </vt:variant>
      <vt:variant>
        <vt:i4>0</vt:i4>
      </vt:variant>
      <vt:variant>
        <vt:i4>5</vt:i4>
      </vt:variant>
      <vt:variant>
        <vt:lpwstr/>
      </vt:variant>
      <vt:variant>
        <vt:lpwstr>_ENREF_25</vt:lpwstr>
      </vt:variant>
      <vt:variant>
        <vt:i4>4390923</vt:i4>
      </vt:variant>
      <vt:variant>
        <vt:i4>47</vt:i4>
      </vt:variant>
      <vt:variant>
        <vt:i4>0</vt:i4>
      </vt:variant>
      <vt:variant>
        <vt:i4>5</vt:i4>
      </vt:variant>
      <vt:variant>
        <vt:lpwstr/>
      </vt:variant>
      <vt:variant>
        <vt:lpwstr>_ENREF_2</vt:lpwstr>
      </vt:variant>
      <vt:variant>
        <vt:i4>4194315</vt:i4>
      </vt:variant>
      <vt:variant>
        <vt:i4>41</vt:i4>
      </vt:variant>
      <vt:variant>
        <vt:i4>0</vt:i4>
      </vt:variant>
      <vt:variant>
        <vt:i4>5</vt:i4>
      </vt:variant>
      <vt:variant>
        <vt:lpwstr/>
      </vt:variant>
      <vt:variant>
        <vt:lpwstr>_ENREF_12</vt:lpwstr>
      </vt:variant>
      <vt:variant>
        <vt:i4>4325387</vt:i4>
      </vt:variant>
      <vt:variant>
        <vt:i4>38</vt:i4>
      </vt:variant>
      <vt:variant>
        <vt:i4>0</vt:i4>
      </vt:variant>
      <vt:variant>
        <vt:i4>5</vt:i4>
      </vt:variant>
      <vt:variant>
        <vt:lpwstr/>
      </vt:variant>
      <vt:variant>
        <vt:lpwstr>_ENREF_3</vt:lpwstr>
      </vt:variant>
      <vt:variant>
        <vt:i4>4194315</vt:i4>
      </vt:variant>
      <vt:variant>
        <vt:i4>32</vt:i4>
      </vt:variant>
      <vt:variant>
        <vt:i4>0</vt:i4>
      </vt:variant>
      <vt:variant>
        <vt:i4>5</vt:i4>
      </vt:variant>
      <vt:variant>
        <vt:lpwstr/>
      </vt:variant>
      <vt:variant>
        <vt:lpwstr>_ENREF_10</vt:lpwstr>
      </vt:variant>
      <vt:variant>
        <vt:i4>4784139</vt:i4>
      </vt:variant>
      <vt:variant>
        <vt:i4>26</vt:i4>
      </vt:variant>
      <vt:variant>
        <vt:i4>0</vt:i4>
      </vt:variant>
      <vt:variant>
        <vt:i4>5</vt:i4>
      </vt:variant>
      <vt:variant>
        <vt:lpwstr/>
      </vt:variant>
      <vt:variant>
        <vt:lpwstr>_ENREF_8</vt:lpwstr>
      </vt:variant>
      <vt:variant>
        <vt:i4>4325387</vt:i4>
      </vt:variant>
      <vt:variant>
        <vt:i4>23</vt:i4>
      </vt:variant>
      <vt:variant>
        <vt:i4>0</vt:i4>
      </vt:variant>
      <vt:variant>
        <vt:i4>5</vt:i4>
      </vt:variant>
      <vt:variant>
        <vt:lpwstr/>
      </vt:variant>
      <vt:variant>
        <vt:lpwstr>_ENREF_30</vt:lpwstr>
      </vt:variant>
      <vt:variant>
        <vt:i4>4390923</vt:i4>
      </vt:variant>
      <vt:variant>
        <vt:i4>17</vt:i4>
      </vt:variant>
      <vt:variant>
        <vt:i4>0</vt:i4>
      </vt:variant>
      <vt:variant>
        <vt:i4>5</vt:i4>
      </vt:variant>
      <vt:variant>
        <vt:lpwstr/>
      </vt:variant>
      <vt:variant>
        <vt:lpwstr>_ENREF_22</vt:lpwstr>
      </vt:variant>
      <vt:variant>
        <vt:i4>4194315</vt:i4>
      </vt:variant>
      <vt:variant>
        <vt:i4>11</vt:i4>
      </vt:variant>
      <vt:variant>
        <vt:i4>0</vt:i4>
      </vt:variant>
      <vt:variant>
        <vt:i4>5</vt:i4>
      </vt:variant>
      <vt:variant>
        <vt:lpwstr/>
      </vt:variant>
      <vt:variant>
        <vt:lpwstr>_ENREF_17</vt:lpwstr>
      </vt:variant>
      <vt:variant>
        <vt:i4>4194315</vt:i4>
      </vt:variant>
      <vt:variant>
        <vt:i4>8</vt:i4>
      </vt:variant>
      <vt:variant>
        <vt:i4>0</vt:i4>
      </vt:variant>
      <vt:variant>
        <vt:i4>5</vt:i4>
      </vt:variant>
      <vt:variant>
        <vt:lpwstr/>
      </vt:variant>
      <vt:variant>
        <vt:lpwstr>_ENREF_16</vt:lpwstr>
      </vt:variant>
      <vt:variant>
        <vt:i4>4325387</vt:i4>
      </vt:variant>
      <vt:variant>
        <vt:i4>2</vt:i4>
      </vt:variant>
      <vt:variant>
        <vt:i4>0</vt:i4>
      </vt:variant>
      <vt:variant>
        <vt:i4>5</vt:i4>
      </vt:variant>
      <vt:variant>
        <vt:lpwstr/>
      </vt:variant>
      <vt:variant>
        <vt:lpwstr>_ENREF_32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Debella</dc:creator>
  <cp:keywords/>
  <cp:lastModifiedBy>Bernard Hallet</cp:lastModifiedBy>
  <cp:revision>65</cp:revision>
  <cp:lastPrinted>2013-11-13T15:53:00Z</cp:lastPrinted>
  <dcterms:created xsi:type="dcterms:W3CDTF">2014-02-14T23:55:00Z</dcterms:created>
  <dcterms:modified xsi:type="dcterms:W3CDTF">2014-02-26T15:17:00Z</dcterms:modified>
</cp:coreProperties>
</file>